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AC14D" w14:textId="77777777" w:rsidR="00C87175" w:rsidRDefault="00AA249C" w:rsidP="00AA249C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EELNÕU </w:t>
      </w:r>
    </w:p>
    <w:p w14:paraId="7F767100" w14:textId="251F3FCC" w:rsidR="00AA249C" w:rsidRPr="00AA249C" w:rsidRDefault="003F557B" w:rsidP="00AA249C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</w:t>
      </w:r>
      <w:r w:rsidR="009F3EC8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2</w:t>
      </w:r>
      <w:r w:rsidR="009F3EC8">
        <w:rPr>
          <w:rFonts w:ascii="Times New Roman" w:hAnsi="Times New Roman" w:cs="Times New Roman"/>
          <w:sz w:val="24"/>
          <w:szCs w:val="24"/>
        </w:rPr>
        <w:t>.2024</w:t>
      </w:r>
    </w:p>
    <w:p w14:paraId="7DD9F885" w14:textId="147C7FE0" w:rsidR="00AA249C" w:rsidRPr="001921EF" w:rsidRDefault="00AA249C" w:rsidP="003D7241">
      <w:pPr>
        <w:pStyle w:val="Vahedeta"/>
        <w:rPr>
          <w:rFonts w:ascii="Times New Roman" w:hAnsi="Times New Roman" w:cs="Times New Roman"/>
          <w:bCs/>
          <w:sz w:val="24"/>
          <w:szCs w:val="24"/>
        </w:rPr>
      </w:pPr>
    </w:p>
    <w:p w14:paraId="2E1FF955" w14:textId="5C6C3CA5" w:rsidR="008766E8" w:rsidRPr="00D325B9" w:rsidRDefault="008766E8" w:rsidP="008766E8">
      <w:pPr>
        <w:pStyle w:val="Vahedeta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325B9">
        <w:rPr>
          <w:rFonts w:ascii="Times New Roman" w:hAnsi="Times New Roman" w:cs="Times New Roman"/>
          <w:b/>
          <w:bCs/>
          <w:sz w:val="32"/>
          <w:szCs w:val="32"/>
        </w:rPr>
        <w:t>Kemikaaliseaduse ja riigilõivuseaduse muutmise seadus</w:t>
      </w:r>
    </w:p>
    <w:p w14:paraId="579EEF6A" w14:textId="77777777" w:rsidR="0012120D" w:rsidRPr="001921EF" w:rsidRDefault="0012120D" w:rsidP="003D7241">
      <w:pPr>
        <w:pStyle w:val="Vahedeta"/>
        <w:rPr>
          <w:rFonts w:ascii="Times New Roman" w:hAnsi="Times New Roman" w:cs="Times New Roman"/>
          <w:bCs/>
          <w:sz w:val="24"/>
          <w:szCs w:val="24"/>
        </w:rPr>
      </w:pPr>
    </w:p>
    <w:p w14:paraId="3DEA2F1F" w14:textId="22558026" w:rsidR="00AE586C" w:rsidRDefault="007D4E25" w:rsidP="003D7241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  <w:r w:rsidRPr="007D4E25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="00AE586C">
        <w:rPr>
          <w:rFonts w:ascii="Times New Roman" w:hAnsi="Times New Roman" w:cs="Times New Roman"/>
          <w:b/>
          <w:bCs/>
          <w:sz w:val="24"/>
          <w:szCs w:val="24"/>
        </w:rPr>
        <w:t>Kemikaaliseaduse muutmine</w:t>
      </w:r>
    </w:p>
    <w:p w14:paraId="28A891F6" w14:textId="77777777" w:rsidR="00AE586C" w:rsidRDefault="00AE586C" w:rsidP="003D7241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</w:p>
    <w:p w14:paraId="098481F9" w14:textId="0F577177" w:rsidR="00E13281" w:rsidRDefault="00E13281" w:rsidP="003D7241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Kemikaaliseaduses tehakse järgmised muudatused:</w:t>
      </w:r>
    </w:p>
    <w:p w14:paraId="32247B9C" w14:textId="77777777" w:rsidR="00964DA3" w:rsidRPr="00964DA3" w:rsidRDefault="00964DA3" w:rsidP="003D7241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5E542A92" w14:textId="086D5A2D" w:rsidR="0073680E" w:rsidRDefault="0073680E" w:rsidP="0073680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73680E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paragrahv</w:t>
      </w:r>
      <w:r w:rsidR="0093761A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15 lõige 2 muudetakse ja sõnastatakse järgmiselt:</w:t>
      </w:r>
    </w:p>
    <w:p w14:paraId="7C85A533" w14:textId="6AB18FD3" w:rsidR="0073680E" w:rsidRDefault="0073680E" w:rsidP="0073680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8E7863E" w14:textId="1023D75A" w:rsidR="0073680E" w:rsidRPr="0073680E" w:rsidRDefault="0073680E" w:rsidP="0073680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AB58CA">
        <w:rPr>
          <w:rFonts w:ascii="Times New Roman" w:hAnsi="Times New Roman" w:cs="Times New Roman"/>
          <w:sz w:val="24"/>
          <w:szCs w:val="24"/>
        </w:rPr>
        <w:t xml:space="preserve">(2) </w:t>
      </w:r>
      <w:bookmarkStart w:id="0" w:name="_Hlk160179131"/>
      <w:r w:rsidRPr="0073680E">
        <w:rPr>
          <w:rFonts w:ascii="Times New Roman" w:hAnsi="Times New Roman" w:cs="Times New Roman"/>
          <w:sz w:val="24"/>
          <w:szCs w:val="24"/>
        </w:rPr>
        <w:t xml:space="preserve">Piiranguga lõhkeaine lähteainet tohib kättesaadavaks teha </w:t>
      </w:r>
      <w:r w:rsidR="003A2BA4" w:rsidRPr="0073680E">
        <w:rPr>
          <w:rFonts w:ascii="Times New Roman" w:hAnsi="Times New Roman" w:cs="Times New Roman"/>
          <w:sz w:val="24"/>
          <w:szCs w:val="24"/>
        </w:rPr>
        <w:t>sularahata arvelduse korras</w:t>
      </w:r>
      <w:r w:rsidR="003A2BA4">
        <w:rPr>
          <w:rFonts w:ascii="Times New Roman" w:hAnsi="Times New Roman" w:cs="Times New Roman"/>
          <w:sz w:val="24"/>
          <w:szCs w:val="24"/>
        </w:rPr>
        <w:t xml:space="preserve"> </w:t>
      </w:r>
      <w:r w:rsidRPr="0073680E">
        <w:rPr>
          <w:rFonts w:ascii="Times New Roman" w:hAnsi="Times New Roman" w:cs="Times New Roman"/>
          <w:sz w:val="24"/>
          <w:szCs w:val="24"/>
        </w:rPr>
        <w:t>hulgikaubanduses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1"/>
      <w:r>
        <w:rPr>
          <w:rFonts w:ascii="Times New Roman" w:hAnsi="Times New Roman" w:cs="Times New Roman"/>
          <w:sz w:val="24"/>
          <w:szCs w:val="24"/>
        </w:rPr>
        <w:t>või</w:t>
      </w:r>
      <w:commentRangeEnd w:id="1"/>
      <w:r w:rsidR="002D7424">
        <w:rPr>
          <w:rStyle w:val="Kommentaariviide"/>
        </w:rPr>
        <w:commentReference w:id="1"/>
      </w:r>
      <w:r>
        <w:rPr>
          <w:rFonts w:ascii="Times New Roman" w:hAnsi="Times New Roman" w:cs="Times New Roman"/>
          <w:sz w:val="24"/>
          <w:szCs w:val="24"/>
        </w:rPr>
        <w:t xml:space="preserve"> käesoleva paragrahvi lõikes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nimetatud juhul</w:t>
      </w:r>
      <w:bookmarkEnd w:id="0"/>
      <w:r w:rsidR="008068F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507CD1C8" w14:textId="77777777" w:rsidR="007048C5" w:rsidRDefault="007048C5" w:rsidP="003D7241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5F88C4E3" w14:textId="7CA60C7D" w:rsidR="00913619" w:rsidRPr="00913619" w:rsidRDefault="00E30231" w:rsidP="003D7241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048C5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E13281">
        <w:rPr>
          <w:rFonts w:ascii="Times New Roman" w:hAnsi="Times New Roman" w:cs="Times New Roman"/>
          <w:sz w:val="24"/>
          <w:szCs w:val="24"/>
        </w:rPr>
        <w:t>p</w:t>
      </w:r>
      <w:r w:rsidR="00E13281" w:rsidRPr="00913619">
        <w:rPr>
          <w:rFonts w:ascii="Times New Roman" w:hAnsi="Times New Roman" w:cs="Times New Roman"/>
          <w:sz w:val="24"/>
          <w:szCs w:val="24"/>
        </w:rPr>
        <w:t xml:space="preserve">aragrahvi </w:t>
      </w:r>
      <w:r w:rsidR="00913619" w:rsidRPr="00913619">
        <w:rPr>
          <w:rFonts w:ascii="Times New Roman" w:hAnsi="Times New Roman" w:cs="Times New Roman"/>
          <w:sz w:val="24"/>
          <w:szCs w:val="24"/>
        </w:rPr>
        <w:t xml:space="preserve">15 </w:t>
      </w:r>
      <w:r w:rsidR="00234A1A">
        <w:rPr>
          <w:rFonts w:ascii="Times New Roman" w:hAnsi="Times New Roman" w:cs="Times New Roman"/>
          <w:sz w:val="24"/>
          <w:szCs w:val="24"/>
        </w:rPr>
        <w:t>täiendatakse lõi</w:t>
      </w:r>
      <w:r w:rsidR="00964DA3">
        <w:rPr>
          <w:rFonts w:ascii="Times New Roman" w:hAnsi="Times New Roman" w:cs="Times New Roman"/>
          <w:sz w:val="24"/>
          <w:szCs w:val="24"/>
        </w:rPr>
        <w:t>getega</w:t>
      </w:r>
      <w:r w:rsidR="0084246F">
        <w:rPr>
          <w:rFonts w:ascii="Times New Roman" w:hAnsi="Times New Roman" w:cs="Times New Roman"/>
          <w:sz w:val="24"/>
          <w:szCs w:val="24"/>
        </w:rPr>
        <w:t> </w:t>
      </w:r>
      <w:r w:rsidR="00913619" w:rsidRPr="00913619">
        <w:rPr>
          <w:rFonts w:ascii="Times New Roman" w:hAnsi="Times New Roman" w:cs="Times New Roman"/>
          <w:sz w:val="24"/>
          <w:szCs w:val="24"/>
        </w:rPr>
        <w:t>2</w:t>
      </w:r>
      <w:r w:rsidR="00234A1A" w:rsidRPr="003A137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02CB0">
        <w:rPr>
          <w:rFonts w:ascii="Times New Roman" w:hAnsi="Times New Roman" w:cs="Times New Roman"/>
          <w:sz w:val="24"/>
          <w:szCs w:val="24"/>
        </w:rPr>
        <w:t xml:space="preserve"> ja </w:t>
      </w:r>
      <w:r w:rsidR="00964DA3">
        <w:rPr>
          <w:rFonts w:ascii="Times New Roman" w:hAnsi="Times New Roman" w:cs="Times New Roman"/>
          <w:sz w:val="24"/>
          <w:szCs w:val="24"/>
        </w:rPr>
        <w:t>2</w:t>
      </w:r>
      <w:r w:rsidR="00964DA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13619" w:rsidRPr="00913619">
        <w:rPr>
          <w:rFonts w:ascii="Times New Roman" w:hAnsi="Times New Roman" w:cs="Times New Roman"/>
          <w:sz w:val="24"/>
          <w:szCs w:val="24"/>
        </w:rPr>
        <w:t xml:space="preserve"> järgmise</w:t>
      </w:r>
      <w:r w:rsidR="003864CE">
        <w:rPr>
          <w:rFonts w:ascii="Times New Roman" w:hAnsi="Times New Roman" w:cs="Times New Roman"/>
          <w:sz w:val="24"/>
          <w:szCs w:val="24"/>
        </w:rPr>
        <w:t>s sõnastuses</w:t>
      </w:r>
      <w:r w:rsidR="00913619" w:rsidRPr="00913619">
        <w:rPr>
          <w:rFonts w:ascii="Times New Roman" w:hAnsi="Times New Roman" w:cs="Times New Roman"/>
          <w:sz w:val="24"/>
          <w:szCs w:val="24"/>
        </w:rPr>
        <w:t>:</w:t>
      </w:r>
    </w:p>
    <w:p w14:paraId="1CF63380" w14:textId="77777777" w:rsidR="00913619" w:rsidRPr="00913619" w:rsidRDefault="00913619" w:rsidP="003D7241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2C2272B8" w14:textId="0147A99B" w:rsidR="00E54012" w:rsidRDefault="00913619" w:rsidP="00042AC1">
      <w:pPr>
        <w:pStyle w:val="Vahedeta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Hlk95131960"/>
      <w:r w:rsidRPr="00913619">
        <w:rPr>
          <w:rFonts w:ascii="Times New Roman" w:hAnsi="Times New Roman" w:cs="Times New Roman"/>
          <w:sz w:val="24"/>
          <w:szCs w:val="24"/>
        </w:rPr>
        <w:t>„(2</w:t>
      </w:r>
      <w:r w:rsidR="00234A1A" w:rsidRPr="003A137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13619">
        <w:rPr>
          <w:rFonts w:ascii="Times New Roman" w:hAnsi="Times New Roman" w:cs="Times New Roman"/>
          <w:sz w:val="24"/>
          <w:szCs w:val="24"/>
        </w:rPr>
        <w:t>)</w:t>
      </w:r>
      <w:r w:rsidR="002B423F">
        <w:rPr>
          <w:rFonts w:ascii="Times New Roman" w:hAnsi="Times New Roman" w:cs="Times New Roman"/>
          <w:sz w:val="24"/>
          <w:szCs w:val="24"/>
        </w:rPr>
        <w:t> </w:t>
      </w:r>
      <w:bookmarkStart w:id="3" w:name="_Hlk160179204"/>
      <w:r w:rsidR="00E540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Piiranguga lõhkeaine lähteainet </w:t>
      </w:r>
      <w:bookmarkStart w:id="4" w:name="_Hlk124436429"/>
      <w:r w:rsidR="001212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tohib </w:t>
      </w:r>
      <w:r w:rsidR="00E54012">
        <w:rPr>
          <w:rFonts w:ascii="Times New Roman" w:hAnsi="Times New Roman" w:cs="Times New Roman"/>
          <w:color w:val="000000" w:themeColor="text1"/>
          <w:sz w:val="24"/>
          <w:szCs w:val="24"/>
        </w:rPr>
        <w:t>Euroopa Parlamendi ja nõukogu määruse (EL)</w:t>
      </w:r>
      <w:r w:rsidR="001166AE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540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2019/1148 </w:t>
      </w:r>
      <w:bookmarkEnd w:id="4"/>
      <w:r w:rsidR="00E54012">
        <w:rPr>
          <w:rFonts w:ascii="Times New Roman" w:hAnsi="Times New Roman" w:cs="Times New Roman"/>
          <w:color w:val="000000" w:themeColor="text1"/>
          <w:sz w:val="24"/>
          <w:szCs w:val="24"/>
        </w:rPr>
        <w:t>artikl</w:t>
      </w:r>
      <w:r w:rsidR="00B75402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84246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54012">
        <w:rPr>
          <w:rFonts w:ascii="Times New Roman" w:hAnsi="Times New Roman" w:cs="Times New Roman"/>
          <w:color w:val="000000" w:themeColor="text1"/>
          <w:sz w:val="24"/>
          <w:szCs w:val="24"/>
        </w:rPr>
        <w:t>3 punkt</w:t>
      </w:r>
      <w:r w:rsidR="00DF4ADE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84246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540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 tähenduses </w:t>
      </w:r>
      <w:commentRangeStart w:id="5"/>
      <w:r w:rsidR="00E54012" w:rsidRPr="0000043B">
        <w:rPr>
          <w:rFonts w:ascii="Times New Roman" w:hAnsi="Times New Roman" w:cs="Times New Roman"/>
          <w:color w:val="000000" w:themeColor="text1"/>
          <w:sz w:val="24"/>
          <w:szCs w:val="24"/>
        </w:rPr>
        <w:t>üldsuse hulka kuuluvale isikule</w:t>
      </w:r>
      <w:r w:rsidR="00E540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commentRangeEnd w:id="5"/>
      <w:r w:rsidR="006011B4">
        <w:rPr>
          <w:rStyle w:val="Kommentaariviide"/>
        </w:rPr>
        <w:commentReference w:id="5"/>
      </w:r>
      <w:r w:rsidR="00B754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teha </w:t>
      </w:r>
      <w:r w:rsidR="00E54012" w:rsidRPr="000A46CE">
        <w:rPr>
          <w:rFonts w:ascii="Times New Roman" w:hAnsi="Times New Roman" w:cs="Times New Roman"/>
          <w:color w:val="000000" w:themeColor="text1"/>
          <w:sz w:val="24"/>
          <w:szCs w:val="24"/>
        </w:rPr>
        <w:t>kättesaadavaks</w:t>
      </w:r>
      <w:r w:rsidR="00E540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12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üksnes </w:t>
      </w:r>
      <w:r w:rsidR="003A50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käesoleva seaduse </w:t>
      </w:r>
      <w:r w:rsidR="00E54012">
        <w:rPr>
          <w:rFonts w:ascii="Times New Roman" w:hAnsi="Times New Roman" w:cs="Times New Roman"/>
          <w:color w:val="000000" w:themeColor="text1"/>
          <w:sz w:val="24"/>
          <w:szCs w:val="24"/>
        </w:rPr>
        <w:t>§</w:t>
      </w:r>
      <w:r w:rsidR="00971C42">
        <w:rPr>
          <w:rFonts w:ascii="Times New Roman" w:hAnsi="Times New Roman" w:cs="Times New Roman"/>
          <w:color w:val="000000" w:themeColor="text1"/>
          <w:sz w:val="24"/>
          <w:szCs w:val="24"/>
        </w:rPr>
        <w:t>-des</w:t>
      </w:r>
      <w:r w:rsidR="00E540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15</w:t>
      </w:r>
      <w:r w:rsidR="00E54012" w:rsidRPr="00042AC1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="00414B1D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971C42">
        <w:rPr>
          <w:rFonts w:ascii="Times New Roman" w:hAnsi="Times New Roman" w:cs="Times New Roman"/>
          <w:color w:val="000000" w:themeColor="text1"/>
          <w:sz w:val="24"/>
          <w:szCs w:val="24"/>
        </w:rPr>
        <w:t>15</w:t>
      </w:r>
      <w:r w:rsidR="005128D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6</w:t>
      </w:r>
      <w:r w:rsidR="00E540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506C4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="00971C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nende</w:t>
      </w:r>
      <w:r w:rsidR="00B506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alusel </w:t>
      </w:r>
      <w:r w:rsidR="00971C42">
        <w:rPr>
          <w:rFonts w:ascii="Times New Roman" w:hAnsi="Times New Roman" w:cs="Times New Roman"/>
          <w:color w:val="000000" w:themeColor="text1"/>
          <w:sz w:val="24"/>
          <w:szCs w:val="24"/>
        </w:rPr>
        <w:t>sätestatud</w:t>
      </w:r>
      <w:r w:rsidR="00E540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506C4">
        <w:rPr>
          <w:rFonts w:ascii="Times New Roman" w:hAnsi="Times New Roman" w:cs="Times New Roman"/>
          <w:color w:val="000000" w:themeColor="text1"/>
          <w:sz w:val="24"/>
          <w:szCs w:val="24"/>
        </w:rPr>
        <w:t>tingimustel</w:t>
      </w:r>
      <w:r w:rsidR="00E5401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bookmarkEnd w:id="3"/>
    </w:p>
    <w:p w14:paraId="25586B4D" w14:textId="77777777" w:rsidR="00964DA3" w:rsidRPr="00964DA3" w:rsidRDefault="00964DA3" w:rsidP="00964DA3">
      <w:pPr>
        <w:pStyle w:val="Vahedeta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CE53FA" w14:textId="443F4B20" w:rsidR="00163E64" w:rsidRPr="007D0062" w:rsidRDefault="00964DA3" w:rsidP="00163E64">
      <w:pPr>
        <w:pStyle w:val="Vahedeta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4DA3">
        <w:rPr>
          <w:rFonts w:ascii="Times New Roman" w:hAnsi="Times New Roman" w:cs="Times New Roman"/>
          <w:color w:val="000000" w:themeColor="text1"/>
          <w:sz w:val="24"/>
          <w:szCs w:val="24"/>
        </w:rPr>
        <w:t>(2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964DA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2B423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964D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Piiranguga lõhkeaine lähteainet peab </w:t>
      </w:r>
      <w:r w:rsidR="00101C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kasutama </w:t>
      </w:r>
      <w:r w:rsidRPr="00964D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ohutult ja kooskõlas tootja </w:t>
      </w:r>
      <w:commentRangeStart w:id="6"/>
      <w:r w:rsidRPr="00964DA3">
        <w:rPr>
          <w:rFonts w:ascii="Times New Roman" w:hAnsi="Times New Roman" w:cs="Times New Roman"/>
          <w:color w:val="000000" w:themeColor="text1"/>
          <w:sz w:val="24"/>
          <w:szCs w:val="24"/>
        </w:rPr>
        <w:t>ette</w:t>
      </w:r>
      <w:del w:id="7" w:author="Mari Koik" w:date="2024-02-26T10:21:00Z">
        <w:r w:rsidR="00C2173A" w:rsidDel="00D12827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 </w:delText>
        </w:r>
      </w:del>
      <w:r w:rsidRPr="00964DA3">
        <w:rPr>
          <w:rFonts w:ascii="Times New Roman" w:hAnsi="Times New Roman" w:cs="Times New Roman"/>
          <w:color w:val="000000" w:themeColor="text1"/>
          <w:sz w:val="24"/>
          <w:szCs w:val="24"/>
        </w:rPr>
        <w:t>nähtud</w:t>
      </w:r>
      <w:commentRangeEnd w:id="6"/>
      <w:r w:rsidR="00D12827">
        <w:rPr>
          <w:rStyle w:val="Kommentaariviide"/>
        </w:rPr>
        <w:commentReference w:id="6"/>
      </w:r>
      <w:r w:rsidRPr="00964D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tingimustega</w:t>
      </w:r>
      <w:r w:rsidR="00C217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ning</w:t>
      </w:r>
      <w:r w:rsidR="00101C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hoidma</w:t>
      </w:r>
      <w:r w:rsidR="00163E64" w:rsidRPr="00163E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eemal soojus- ja süttimisallikast.</w:t>
      </w:r>
      <w:r w:rsidR="00163E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63E64" w:rsidRPr="00163E64">
        <w:rPr>
          <w:rFonts w:ascii="Times New Roman" w:hAnsi="Times New Roman" w:cs="Times New Roman"/>
          <w:color w:val="000000" w:themeColor="text1"/>
          <w:sz w:val="24"/>
          <w:szCs w:val="24"/>
        </w:rPr>
        <w:t>Piiranguga lõhkeaine lähteaine ei tohi olla kättesaadav kõrvalistele isikutele.</w:t>
      </w:r>
      <w:r w:rsidR="00163E64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="00917E89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163E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bookmarkEnd w:id="2"/>
    <w:p w14:paraId="4097BFAE" w14:textId="77777777" w:rsidR="00B23542" w:rsidRPr="007D0062" w:rsidRDefault="00B23542" w:rsidP="003D7241">
      <w:pPr>
        <w:pStyle w:val="Vahedeta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A150F4" w14:textId="0F9D3DC7" w:rsidR="00913619" w:rsidRDefault="00E30231" w:rsidP="00913619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13619" w:rsidRPr="008F00C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913619" w:rsidRPr="00913619">
        <w:rPr>
          <w:rFonts w:ascii="Times New Roman" w:hAnsi="Times New Roman" w:cs="Times New Roman"/>
          <w:sz w:val="24"/>
          <w:szCs w:val="24"/>
        </w:rPr>
        <w:t xml:space="preserve"> </w:t>
      </w:r>
      <w:r w:rsidR="00E13281">
        <w:rPr>
          <w:rFonts w:ascii="Times New Roman" w:hAnsi="Times New Roman" w:cs="Times New Roman"/>
          <w:sz w:val="24"/>
          <w:szCs w:val="24"/>
        </w:rPr>
        <w:t xml:space="preserve">seadust täiendatakse </w:t>
      </w:r>
      <w:r w:rsidR="00913619" w:rsidRPr="00913619">
        <w:rPr>
          <w:rFonts w:ascii="Times New Roman" w:hAnsi="Times New Roman" w:cs="Times New Roman"/>
          <w:sz w:val="24"/>
          <w:szCs w:val="24"/>
        </w:rPr>
        <w:t>§-</w:t>
      </w:r>
      <w:r w:rsidR="009C12CE">
        <w:rPr>
          <w:rFonts w:ascii="Times New Roman" w:hAnsi="Times New Roman" w:cs="Times New Roman"/>
          <w:sz w:val="24"/>
          <w:szCs w:val="24"/>
        </w:rPr>
        <w:t>de</w:t>
      </w:r>
      <w:r w:rsidR="00913619" w:rsidRPr="00913619">
        <w:rPr>
          <w:rFonts w:ascii="Times New Roman" w:hAnsi="Times New Roman" w:cs="Times New Roman"/>
          <w:sz w:val="24"/>
          <w:szCs w:val="24"/>
        </w:rPr>
        <w:t xml:space="preserve">ga </w:t>
      </w:r>
      <w:r w:rsidR="00913619" w:rsidRPr="000A46CE">
        <w:rPr>
          <w:rFonts w:ascii="Times New Roman" w:hAnsi="Times New Roman" w:cs="Times New Roman"/>
          <w:sz w:val="24"/>
          <w:szCs w:val="24"/>
        </w:rPr>
        <w:t>15</w:t>
      </w:r>
      <w:r w:rsidR="00913619" w:rsidRPr="000A46C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864CE" w:rsidRPr="000A46CE">
        <w:rPr>
          <w:rFonts w:ascii="Times New Roman" w:hAnsi="Times New Roman" w:cs="Times New Roman"/>
          <w:sz w:val="24"/>
          <w:szCs w:val="24"/>
        </w:rPr>
        <w:t>–</w:t>
      </w:r>
      <w:r w:rsidR="00155FED" w:rsidRPr="000A46CE">
        <w:rPr>
          <w:rFonts w:ascii="Times New Roman" w:hAnsi="Times New Roman" w:cs="Times New Roman"/>
          <w:sz w:val="24"/>
          <w:szCs w:val="24"/>
        </w:rPr>
        <w:t>15</w:t>
      </w:r>
      <w:r w:rsidR="00374E22" w:rsidRPr="000A46CE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913619" w:rsidRPr="00913619">
        <w:rPr>
          <w:rFonts w:ascii="Times New Roman" w:hAnsi="Times New Roman" w:cs="Times New Roman"/>
          <w:sz w:val="24"/>
          <w:szCs w:val="24"/>
        </w:rPr>
        <w:t xml:space="preserve"> </w:t>
      </w:r>
      <w:r w:rsidR="00616777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7FAB52D7" w14:textId="77777777" w:rsidR="00616777" w:rsidRPr="00913619" w:rsidRDefault="00616777" w:rsidP="00913619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6A95F6C4" w14:textId="0B7A8CA4" w:rsidR="004E3D40" w:rsidRDefault="00B23542" w:rsidP="000B5B9D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95132510"/>
      <w:r w:rsidRPr="00913619">
        <w:rPr>
          <w:rFonts w:ascii="Times New Roman" w:hAnsi="Times New Roman" w:cs="Times New Roman"/>
          <w:sz w:val="24"/>
          <w:szCs w:val="24"/>
        </w:rPr>
        <w:t>„</w:t>
      </w:r>
      <w:r w:rsidRPr="00A04A12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21003C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A04A12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A04A12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bookmarkStart w:id="9" w:name="_Hlk95130442"/>
      <w:r w:rsidR="0048113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bookmarkStart w:id="10" w:name="_Hlk123897573"/>
      <w:bookmarkEnd w:id="9"/>
      <w:r w:rsidR="00CF6937">
        <w:rPr>
          <w:rFonts w:ascii="Times New Roman" w:hAnsi="Times New Roman" w:cs="Times New Roman"/>
          <w:b/>
          <w:bCs/>
          <w:sz w:val="24"/>
          <w:szCs w:val="24"/>
        </w:rPr>
        <w:t>Piiranguga lõhkeaine lähteaine</w:t>
      </w:r>
      <w:r w:rsidR="00181BAC">
        <w:rPr>
          <w:rFonts w:ascii="Times New Roman" w:hAnsi="Times New Roman" w:cs="Times New Roman"/>
          <w:b/>
          <w:bCs/>
          <w:sz w:val="24"/>
          <w:szCs w:val="24"/>
        </w:rPr>
        <w:t xml:space="preserve"> kasutamise luba</w:t>
      </w:r>
      <w:r w:rsidR="00B81A4A">
        <w:rPr>
          <w:rFonts w:ascii="Times New Roman" w:hAnsi="Times New Roman" w:cs="Times New Roman"/>
          <w:b/>
          <w:bCs/>
          <w:sz w:val="24"/>
          <w:szCs w:val="24"/>
        </w:rPr>
        <w:t xml:space="preserve"> ja</w:t>
      </w:r>
      <w:r w:rsidR="001808B8">
        <w:rPr>
          <w:rFonts w:ascii="Times New Roman" w:hAnsi="Times New Roman" w:cs="Times New Roman"/>
          <w:b/>
          <w:bCs/>
          <w:sz w:val="24"/>
          <w:szCs w:val="24"/>
        </w:rPr>
        <w:t xml:space="preserve"> piiranguga lõhkeaine lähteaine</w:t>
      </w:r>
      <w:r w:rsidR="00181BAC">
        <w:rPr>
          <w:rFonts w:ascii="Times New Roman" w:hAnsi="Times New Roman" w:cs="Times New Roman"/>
          <w:b/>
          <w:bCs/>
          <w:sz w:val="24"/>
          <w:szCs w:val="24"/>
        </w:rPr>
        <w:t>te loetelu</w:t>
      </w:r>
      <w:bookmarkEnd w:id="10"/>
    </w:p>
    <w:p w14:paraId="2A6429CF" w14:textId="77777777" w:rsidR="00B506C4" w:rsidRDefault="00B506C4" w:rsidP="000B5B9D">
      <w:pPr>
        <w:pStyle w:val="Vahedeta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1A0487" w14:textId="7D1E77DA" w:rsidR="00181BAC" w:rsidRDefault="00181BAC" w:rsidP="000B5B9D">
      <w:pPr>
        <w:pStyle w:val="Vahedeta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81BAC">
        <w:rPr>
          <w:rFonts w:ascii="Times New Roman" w:hAnsi="Times New Roman" w:cs="Times New Roman"/>
          <w:sz w:val="24"/>
          <w:szCs w:val="24"/>
        </w:rPr>
        <w:t>(1) Euroopa Parlamendi ja nõukogu määruse (EL) 2019/1148 I lisas nimetatud piiranguga lõhkeaine lähteainet võib üldsuse hulka kuuluv isik soetada, sisse tuua, omada ja kasutad</w:t>
      </w:r>
      <w:commentRangeStart w:id="11"/>
      <w:r w:rsidRPr="00181BAC">
        <w:rPr>
          <w:rFonts w:ascii="Times New Roman" w:hAnsi="Times New Roman" w:cs="Times New Roman"/>
          <w:sz w:val="24"/>
          <w:szCs w:val="24"/>
        </w:rPr>
        <w:t xml:space="preserve">a </w:t>
      </w:r>
      <w:del w:id="12" w:author="Mari Koik" w:date="2024-02-26T10:24:00Z">
        <w:r w:rsidRPr="00181BAC" w:rsidDel="00D12827">
          <w:rPr>
            <w:rFonts w:ascii="Times New Roman" w:hAnsi="Times New Roman" w:cs="Times New Roman"/>
            <w:sz w:val="24"/>
            <w:szCs w:val="24"/>
          </w:rPr>
          <w:delText xml:space="preserve">Tarbijakaitse ja Tehnilise Järelevalve Ameti väljastatud </w:delText>
        </w:r>
      </w:del>
      <w:r w:rsidRPr="00181BAC">
        <w:rPr>
          <w:rFonts w:ascii="Times New Roman" w:hAnsi="Times New Roman" w:cs="Times New Roman"/>
          <w:sz w:val="24"/>
          <w:szCs w:val="24"/>
        </w:rPr>
        <w:t>p</w:t>
      </w:r>
      <w:commentRangeEnd w:id="11"/>
      <w:r w:rsidR="00D12827">
        <w:rPr>
          <w:rStyle w:val="Kommentaariviide"/>
        </w:rPr>
        <w:commentReference w:id="11"/>
      </w:r>
      <w:r w:rsidRPr="00181BAC">
        <w:rPr>
          <w:rFonts w:ascii="Times New Roman" w:hAnsi="Times New Roman" w:cs="Times New Roman"/>
          <w:sz w:val="24"/>
          <w:szCs w:val="24"/>
        </w:rPr>
        <w:t xml:space="preserve">iiranguga lõhkeaine lähteaine kasutamise loa </w:t>
      </w:r>
      <w:commentRangeStart w:id="13"/>
      <w:del w:id="14" w:author="Mari Koik" w:date="2024-02-23T13:13:00Z">
        <w:r w:rsidRPr="00181BAC" w:rsidDel="00DF73FD">
          <w:rPr>
            <w:rFonts w:ascii="Times New Roman" w:hAnsi="Times New Roman" w:cs="Times New Roman"/>
            <w:sz w:val="24"/>
            <w:szCs w:val="24"/>
          </w:rPr>
          <w:delText xml:space="preserve">(edaspidi </w:delText>
        </w:r>
        <w:r w:rsidRPr="0093761A" w:rsidDel="00DF73FD">
          <w:rPr>
            <w:rFonts w:ascii="Times New Roman" w:hAnsi="Times New Roman" w:cs="Times New Roman"/>
            <w:i/>
            <w:iCs/>
            <w:sz w:val="24"/>
            <w:szCs w:val="24"/>
          </w:rPr>
          <w:delText>piiranguga lõhkeaine lähteaine kasutamise luba</w:delText>
        </w:r>
        <w:r w:rsidRPr="00181BAC" w:rsidDel="00DF73FD">
          <w:rPr>
            <w:rFonts w:ascii="Times New Roman" w:hAnsi="Times New Roman" w:cs="Times New Roman"/>
            <w:sz w:val="24"/>
            <w:szCs w:val="24"/>
          </w:rPr>
          <w:delText xml:space="preserve">) </w:delText>
        </w:r>
      </w:del>
      <w:commentRangeEnd w:id="13"/>
      <w:r w:rsidR="00B66497">
        <w:rPr>
          <w:rStyle w:val="Kommentaariviide"/>
        </w:rPr>
        <w:commentReference w:id="13"/>
      </w:r>
      <w:r w:rsidRPr="00181BAC">
        <w:rPr>
          <w:rFonts w:ascii="Times New Roman" w:hAnsi="Times New Roman" w:cs="Times New Roman"/>
          <w:sz w:val="24"/>
          <w:szCs w:val="24"/>
        </w:rPr>
        <w:t>alusel</w:t>
      </w:r>
      <w:ins w:id="15" w:author="Mari Koik" w:date="2024-02-26T10:24:00Z">
        <w:r w:rsidR="00D12827">
          <w:rPr>
            <w:rFonts w:ascii="Times New Roman" w:hAnsi="Times New Roman" w:cs="Times New Roman"/>
            <w:sz w:val="24"/>
            <w:szCs w:val="24"/>
          </w:rPr>
          <w:t>, mida väljastab</w:t>
        </w:r>
        <w:r w:rsidR="00D12827" w:rsidRPr="00D12827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D12827" w:rsidRPr="00181BAC">
          <w:rPr>
            <w:rFonts w:ascii="Times New Roman" w:hAnsi="Times New Roman" w:cs="Times New Roman"/>
            <w:sz w:val="24"/>
            <w:szCs w:val="24"/>
          </w:rPr>
          <w:t>Tarbijakaitse ja Tehnilise Järelevalve Amet</w:t>
        </w:r>
      </w:ins>
      <w:r w:rsidRPr="00181BAC">
        <w:rPr>
          <w:rFonts w:ascii="Times New Roman" w:hAnsi="Times New Roman" w:cs="Times New Roman"/>
          <w:sz w:val="24"/>
          <w:szCs w:val="24"/>
        </w:rPr>
        <w:t>.</w:t>
      </w:r>
    </w:p>
    <w:p w14:paraId="62BDC4AD" w14:textId="77777777" w:rsidR="00181BAC" w:rsidRDefault="00181BAC" w:rsidP="000B5B9D">
      <w:pPr>
        <w:pStyle w:val="Vahedeta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C8541D6" w14:textId="6A98ACCB" w:rsidR="00D53A7D" w:rsidRPr="00BD71BA" w:rsidRDefault="00595639" w:rsidP="000B5B9D">
      <w:pPr>
        <w:pStyle w:val="Vahedeta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BD71BA">
        <w:rPr>
          <w:rFonts w:ascii="Times New Roman" w:hAnsi="Times New Roman" w:cs="Times New Roman"/>
          <w:sz w:val="24"/>
          <w:szCs w:val="24"/>
        </w:rPr>
        <w:t>(</w:t>
      </w:r>
      <w:r w:rsidR="00733BD1">
        <w:rPr>
          <w:rFonts w:ascii="Times New Roman" w:hAnsi="Times New Roman" w:cs="Times New Roman"/>
          <w:sz w:val="24"/>
          <w:szCs w:val="24"/>
        </w:rPr>
        <w:t>2</w:t>
      </w:r>
      <w:r w:rsidRPr="00BD71BA">
        <w:rPr>
          <w:rFonts w:ascii="Times New Roman" w:hAnsi="Times New Roman" w:cs="Times New Roman"/>
          <w:sz w:val="24"/>
          <w:szCs w:val="24"/>
        </w:rPr>
        <w:t>)</w:t>
      </w:r>
      <w:r w:rsidR="0017058F" w:rsidRPr="00BD71BA">
        <w:rPr>
          <w:rFonts w:ascii="Times New Roman" w:hAnsi="Times New Roman" w:cs="Times New Roman"/>
          <w:sz w:val="24"/>
          <w:szCs w:val="24"/>
        </w:rPr>
        <w:t> </w:t>
      </w:r>
      <w:r w:rsidR="006A354E" w:rsidRPr="00BD71BA">
        <w:rPr>
          <w:rFonts w:ascii="Times New Roman" w:hAnsi="Times New Roman" w:cs="Times New Roman"/>
          <w:sz w:val="24"/>
          <w:szCs w:val="24"/>
        </w:rPr>
        <w:t>Piiranguga lõhkeaine lähteaine k</w:t>
      </w:r>
      <w:r w:rsidR="00D53A7D" w:rsidRPr="00BD71BA">
        <w:rPr>
          <w:rFonts w:ascii="Times New Roman" w:hAnsi="Times New Roman" w:cs="Times New Roman"/>
          <w:sz w:val="24"/>
          <w:szCs w:val="24"/>
        </w:rPr>
        <w:t xml:space="preserve">asutamise loa </w:t>
      </w:r>
      <w:r w:rsidR="00D53A7D" w:rsidRPr="00BD71B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saamiseks esita</w:t>
      </w:r>
      <w:r w:rsidR="00475FDF" w:rsidRPr="00BD71B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takse</w:t>
      </w:r>
      <w:r w:rsidR="00D53A7D" w:rsidRPr="00BD71B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Tarbijakaitse ja Tehnilise Järelevalve Ametile taotlus</w:t>
      </w:r>
      <w:r w:rsidR="00A14D50" w:rsidRPr="00BD71B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järgmiste andmete ja dokumentidega</w:t>
      </w:r>
      <w:r w:rsidR="005E65EA" w:rsidRPr="00BD71B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: </w:t>
      </w:r>
    </w:p>
    <w:p w14:paraId="37C70969" w14:textId="77777777" w:rsidR="005E65EA" w:rsidRPr="00BD71BA" w:rsidRDefault="005E65EA" w:rsidP="005E65E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BD71BA">
        <w:rPr>
          <w:rFonts w:ascii="Times New Roman" w:hAnsi="Times New Roman" w:cs="Times New Roman"/>
          <w:sz w:val="24"/>
          <w:szCs w:val="24"/>
        </w:rPr>
        <w:t>1) taotleja ees- ja perekonnanimi, isikukood, selle puudumise korral sünniaeg ja isikut tõendava dokumendi number;</w:t>
      </w:r>
    </w:p>
    <w:p w14:paraId="69C0C0C2" w14:textId="282B00C2" w:rsidR="005E65EA" w:rsidRPr="00BD71BA" w:rsidRDefault="005E65EA" w:rsidP="005E65E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BD71BA">
        <w:rPr>
          <w:rFonts w:ascii="Times New Roman" w:hAnsi="Times New Roman" w:cs="Times New Roman"/>
          <w:sz w:val="24"/>
          <w:szCs w:val="24"/>
        </w:rPr>
        <w:t>2) kontakttelefon</w:t>
      </w:r>
      <w:ins w:id="16" w:author="Mari Koik" w:date="2024-02-23T13:14:00Z">
        <w:r w:rsidR="00DF73FD">
          <w:rPr>
            <w:rFonts w:ascii="Times New Roman" w:hAnsi="Times New Roman" w:cs="Times New Roman"/>
            <w:sz w:val="24"/>
            <w:szCs w:val="24"/>
          </w:rPr>
          <w:t>i number</w:t>
        </w:r>
      </w:ins>
      <w:r w:rsidRPr="00BD71BA">
        <w:rPr>
          <w:rFonts w:ascii="Times New Roman" w:hAnsi="Times New Roman" w:cs="Times New Roman"/>
          <w:sz w:val="24"/>
          <w:szCs w:val="24"/>
        </w:rPr>
        <w:t xml:space="preserve"> ja e-posti aadress;</w:t>
      </w:r>
    </w:p>
    <w:p w14:paraId="22AFB47C" w14:textId="77777777" w:rsidR="005E65EA" w:rsidRPr="00BD71BA" w:rsidRDefault="005E65EA" w:rsidP="005E65E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BD71BA">
        <w:rPr>
          <w:rFonts w:ascii="Times New Roman" w:hAnsi="Times New Roman" w:cs="Times New Roman"/>
          <w:sz w:val="24"/>
          <w:szCs w:val="24"/>
        </w:rPr>
        <w:t>3) elukoha aadress;</w:t>
      </w:r>
    </w:p>
    <w:p w14:paraId="49ABC300" w14:textId="2E74F010" w:rsidR="005E65EA" w:rsidRPr="00BD71BA" w:rsidRDefault="005E65EA" w:rsidP="005E65E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commentRangeStart w:id="17"/>
      <w:r w:rsidRPr="00BD71BA">
        <w:rPr>
          <w:rFonts w:ascii="Times New Roman" w:hAnsi="Times New Roman" w:cs="Times New Roman"/>
          <w:sz w:val="24"/>
          <w:szCs w:val="24"/>
        </w:rPr>
        <w:t xml:space="preserve">4) </w:t>
      </w:r>
      <w:commentRangeEnd w:id="17"/>
      <w:r w:rsidR="00D9210E">
        <w:rPr>
          <w:rStyle w:val="Kommentaariviide"/>
        </w:rPr>
        <w:commentReference w:id="17"/>
      </w:r>
      <w:r w:rsidRPr="00BD71BA">
        <w:rPr>
          <w:rFonts w:ascii="Times New Roman" w:hAnsi="Times New Roman" w:cs="Times New Roman"/>
          <w:sz w:val="24"/>
          <w:szCs w:val="24"/>
        </w:rPr>
        <w:t>tervisetõend</w:t>
      </w:r>
      <w:r w:rsidR="00493744">
        <w:rPr>
          <w:rFonts w:ascii="Times New Roman" w:hAnsi="Times New Roman" w:cs="Times New Roman"/>
          <w:sz w:val="24"/>
          <w:szCs w:val="24"/>
        </w:rPr>
        <w:t>i otsus</w:t>
      </w:r>
      <w:r w:rsidRPr="00BD71BA">
        <w:rPr>
          <w:rFonts w:ascii="Times New Roman" w:hAnsi="Times New Roman" w:cs="Times New Roman"/>
          <w:sz w:val="24"/>
          <w:szCs w:val="24"/>
        </w:rPr>
        <w:t>;</w:t>
      </w:r>
    </w:p>
    <w:p w14:paraId="5D64BB8D" w14:textId="4813B17B" w:rsidR="005E65EA" w:rsidRDefault="005E65EA" w:rsidP="005E65E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BD71BA">
        <w:rPr>
          <w:rFonts w:ascii="Times New Roman" w:hAnsi="Times New Roman" w:cs="Times New Roman"/>
          <w:sz w:val="24"/>
          <w:szCs w:val="24"/>
        </w:rPr>
        <w:t xml:space="preserve">5) </w:t>
      </w:r>
      <w:r w:rsidR="009D39B3">
        <w:rPr>
          <w:rFonts w:ascii="Times New Roman" w:hAnsi="Times New Roman" w:cs="Times New Roman"/>
          <w:sz w:val="24"/>
          <w:szCs w:val="24"/>
        </w:rPr>
        <w:t>info, kas</w:t>
      </w:r>
      <w:r w:rsidR="00D4237A">
        <w:rPr>
          <w:rFonts w:ascii="Times New Roman" w:hAnsi="Times New Roman" w:cs="Times New Roman"/>
          <w:sz w:val="24"/>
          <w:szCs w:val="24"/>
        </w:rPr>
        <w:t xml:space="preserve"> </w:t>
      </w:r>
      <w:r w:rsidR="00D4237A" w:rsidRPr="00D4237A">
        <w:rPr>
          <w:rFonts w:ascii="Times New Roman" w:hAnsi="Times New Roman" w:cs="Times New Roman"/>
          <w:sz w:val="24"/>
          <w:szCs w:val="24"/>
        </w:rPr>
        <w:t>piiranguga lõhkeaine lähteaine kasutamise</w:t>
      </w:r>
      <w:r w:rsidR="00044459">
        <w:rPr>
          <w:rFonts w:ascii="Times New Roman" w:hAnsi="Times New Roman" w:cs="Times New Roman"/>
          <w:sz w:val="24"/>
          <w:szCs w:val="24"/>
        </w:rPr>
        <w:t xml:space="preserve"> luba taotletakse </w:t>
      </w:r>
      <w:commentRangeStart w:id="18"/>
      <w:del w:id="19" w:author="Mari Koik" w:date="2024-02-26T10:26:00Z">
        <w:r w:rsidR="00044459" w:rsidDel="00D12827">
          <w:rPr>
            <w:rFonts w:ascii="Times New Roman" w:hAnsi="Times New Roman" w:cs="Times New Roman"/>
            <w:sz w:val="24"/>
            <w:szCs w:val="24"/>
          </w:rPr>
          <w:delText>piiranguga lõhke</w:delText>
        </w:r>
      </w:del>
      <w:ins w:id="20" w:author="Mari Koik" w:date="2024-02-26T10:26:00Z">
        <w:r w:rsidR="00D12827">
          <w:rPr>
            <w:rFonts w:ascii="Times New Roman" w:hAnsi="Times New Roman" w:cs="Times New Roman"/>
            <w:sz w:val="24"/>
            <w:szCs w:val="24"/>
          </w:rPr>
          <w:t>lähte</w:t>
        </w:r>
      </w:ins>
      <w:r w:rsidR="00044459">
        <w:rPr>
          <w:rFonts w:ascii="Times New Roman" w:hAnsi="Times New Roman" w:cs="Times New Roman"/>
          <w:sz w:val="24"/>
          <w:szCs w:val="24"/>
        </w:rPr>
        <w:t>aine</w:t>
      </w:r>
      <w:commentRangeEnd w:id="18"/>
      <w:r w:rsidR="00080097">
        <w:rPr>
          <w:rStyle w:val="Kommentaariviide"/>
        </w:rPr>
        <w:commentReference w:id="18"/>
      </w:r>
      <w:r w:rsidR="00044459">
        <w:rPr>
          <w:rFonts w:ascii="Times New Roman" w:hAnsi="Times New Roman" w:cs="Times New Roman"/>
          <w:sz w:val="24"/>
          <w:szCs w:val="24"/>
        </w:rPr>
        <w:t xml:space="preserve"> </w:t>
      </w:r>
      <w:r w:rsidRPr="00BD71BA">
        <w:rPr>
          <w:rFonts w:ascii="Times New Roman" w:hAnsi="Times New Roman" w:cs="Times New Roman"/>
          <w:sz w:val="24"/>
          <w:szCs w:val="24"/>
        </w:rPr>
        <w:t>ühe- või mitmekordseks kasutamiseks;</w:t>
      </w:r>
    </w:p>
    <w:p w14:paraId="7C7C0748" w14:textId="77777777" w:rsidR="005E65EA" w:rsidRDefault="005E65EA" w:rsidP="005E65E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piiranguga lõhkeaine lähteaine taotletav maksimumkogus ja maksimumkontsentratsioon;</w:t>
      </w:r>
    </w:p>
    <w:p w14:paraId="3D30470C" w14:textId="2F90E06D" w:rsidR="005E65EA" w:rsidRDefault="005E65EA" w:rsidP="005E65E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piiranguga lõhkeaine lähteaine </w:t>
      </w:r>
      <w:r w:rsidR="00D871F1">
        <w:rPr>
          <w:rFonts w:ascii="Times New Roman" w:hAnsi="Times New Roman" w:cs="Times New Roman"/>
          <w:sz w:val="24"/>
          <w:szCs w:val="24"/>
        </w:rPr>
        <w:t>kavandat</w:t>
      </w:r>
      <w:r w:rsidR="00C67322">
        <w:rPr>
          <w:rFonts w:ascii="Times New Roman" w:hAnsi="Times New Roman" w:cs="Times New Roman"/>
          <w:sz w:val="24"/>
          <w:szCs w:val="24"/>
        </w:rPr>
        <w:t>av</w:t>
      </w:r>
      <w:r w:rsidR="00D871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kasutusala;</w:t>
      </w:r>
    </w:p>
    <w:p w14:paraId="002274CD" w14:textId="177B64CF" w:rsidR="005E65EA" w:rsidRDefault="005E65EA" w:rsidP="005E65E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piiranguga lõhkeaine lähteaine ho</w:t>
      </w:r>
      <w:r w:rsidR="00D42C33">
        <w:rPr>
          <w:rFonts w:ascii="Times New Roman" w:hAnsi="Times New Roman" w:cs="Times New Roman"/>
          <w:sz w:val="24"/>
          <w:szCs w:val="24"/>
        </w:rPr>
        <w:t>iutingimuste</w:t>
      </w:r>
      <w:r>
        <w:rPr>
          <w:rFonts w:ascii="Times New Roman" w:hAnsi="Times New Roman" w:cs="Times New Roman"/>
          <w:sz w:val="24"/>
          <w:szCs w:val="24"/>
        </w:rPr>
        <w:t xml:space="preserve"> kirjeldus;</w:t>
      </w:r>
    </w:p>
    <w:p w14:paraId="44E77CFE" w14:textId="54A0FCDB" w:rsidR="005E65EA" w:rsidRDefault="005E65EA" w:rsidP="005E65E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piiranguga lõhkeaine lähteaine hoi</w:t>
      </w:r>
      <w:r w:rsidR="002019FB">
        <w:rPr>
          <w:rFonts w:ascii="Times New Roman" w:hAnsi="Times New Roman" w:cs="Times New Roman"/>
          <w:sz w:val="24"/>
          <w:szCs w:val="24"/>
        </w:rPr>
        <w:t xml:space="preserve">dmise </w:t>
      </w:r>
      <w:r>
        <w:rPr>
          <w:rFonts w:ascii="Times New Roman" w:hAnsi="Times New Roman" w:cs="Times New Roman"/>
          <w:sz w:val="24"/>
          <w:szCs w:val="24"/>
        </w:rPr>
        <w:t>ja kasuta</w:t>
      </w:r>
      <w:r w:rsidR="002019FB">
        <w:rPr>
          <w:rFonts w:ascii="Times New Roman" w:hAnsi="Times New Roman" w:cs="Times New Roman"/>
          <w:sz w:val="24"/>
          <w:szCs w:val="24"/>
        </w:rPr>
        <w:t>mise koha</w:t>
      </w:r>
      <w:r w:rsidR="00C92FAA" w:rsidRPr="00C92FAA">
        <w:rPr>
          <w:rFonts w:ascii="Times New Roman" w:hAnsi="Times New Roman" w:cs="Times New Roman"/>
          <w:sz w:val="24"/>
          <w:szCs w:val="24"/>
        </w:rPr>
        <w:t xml:space="preserve"> aadress või ürituse kirjeldus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EA161B8" w14:textId="6586C96D" w:rsidR="005E65EA" w:rsidRDefault="005E65EA" w:rsidP="00C54334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piiranguga lõhkeaine </w:t>
      </w:r>
      <w:r w:rsidRPr="00231B3E">
        <w:rPr>
          <w:rFonts w:ascii="Times New Roman" w:hAnsi="Times New Roman" w:cs="Times New Roman"/>
          <w:sz w:val="24"/>
          <w:szCs w:val="24"/>
        </w:rPr>
        <w:t>lähteaine kasutamise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7322">
        <w:rPr>
          <w:rFonts w:ascii="Times New Roman" w:hAnsi="Times New Roman" w:cs="Times New Roman"/>
          <w:sz w:val="24"/>
          <w:szCs w:val="24"/>
        </w:rPr>
        <w:t>ja</w:t>
      </w:r>
      <w:r w:rsidR="005246FB">
        <w:rPr>
          <w:rFonts w:ascii="Times New Roman" w:hAnsi="Times New Roman" w:cs="Times New Roman"/>
          <w:sz w:val="24"/>
          <w:szCs w:val="24"/>
        </w:rPr>
        <w:t xml:space="preserve"> </w:t>
      </w:r>
      <w:r w:rsidR="00C67322">
        <w:rPr>
          <w:rFonts w:ascii="Times New Roman" w:hAnsi="Times New Roman" w:cs="Times New Roman"/>
          <w:sz w:val="24"/>
          <w:szCs w:val="24"/>
        </w:rPr>
        <w:t>sissetoomise a</w:t>
      </w:r>
      <w:r w:rsidR="00C92FAA">
        <w:rPr>
          <w:rFonts w:ascii="Times New Roman" w:hAnsi="Times New Roman" w:cs="Times New Roman"/>
          <w:sz w:val="24"/>
          <w:szCs w:val="24"/>
        </w:rPr>
        <w:t>eg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F3B7BC4" w14:textId="77777777" w:rsidR="00D53A7D" w:rsidRDefault="00D53A7D" w:rsidP="000B5B9D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B92E73F" w14:textId="53B9AADD" w:rsidR="006002D4" w:rsidRDefault="00D53A7D" w:rsidP="006002D4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733BD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="0017058F">
        <w:rPr>
          <w:rFonts w:ascii="Times New Roman" w:hAnsi="Times New Roman" w:cs="Times New Roman"/>
          <w:sz w:val="24"/>
          <w:szCs w:val="24"/>
        </w:rPr>
        <w:t> </w:t>
      </w:r>
      <w:r w:rsidR="000A0DA3">
        <w:rPr>
          <w:rFonts w:ascii="Times New Roman" w:hAnsi="Times New Roman" w:cs="Times New Roman"/>
          <w:sz w:val="24"/>
          <w:szCs w:val="24"/>
        </w:rPr>
        <w:t>Piiranguga lõhkeaine lähteaine k</w:t>
      </w:r>
      <w:r w:rsidR="00DF015C">
        <w:rPr>
          <w:rFonts w:ascii="Times New Roman" w:hAnsi="Times New Roman" w:cs="Times New Roman"/>
          <w:sz w:val="24"/>
          <w:szCs w:val="24"/>
        </w:rPr>
        <w:t xml:space="preserve">asutamise </w:t>
      </w:r>
      <w:r w:rsidR="00595639">
        <w:rPr>
          <w:rFonts w:ascii="Times New Roman" w:hAnsi="Times New Roman" w:cs="Times New Roman"/>
          <w:sz w:val="24"/>
          <w:szCs w:val="24"/>
        </w:rPr>
        <w:t>loa</w:t>
      </w:r>
      <w:r w:rsidR="00507F79">
        <w:rPr>
          <w:rFonts w:ascii="Times New Roman" w:hAnsi="Times New Roman" w:cs="Times New Roman"/>
          <w:sz w:val="24"/>
          <w:szCs w:val="24"/>
        </w:rPr>
        <w:t xml:space="preserve"> </w:t>
      </w:r>
      <w:r w:rsidR="00595639">
        <w:rPr>
          <w:rFonts w:ascii="Times New Roman" w:hAnsi="Times New Roman" w:cs="Times New Roman"/>
          <w:sz w:val="24"/>
          <w:szCs w:val="24"/>
        </w:rPr>
        <w:t>t</w:t>
      </w:r>
      <w:r w:rsidR="00595639" w:rsidRPr="00015FA5">
        <w:rPr>
          <w:rFonts w:ascii="Times New Roman" w:hAnsi="Times New Roman" w:cs="Times New Roman"/>
          <w:sz w:val="24"/>
          <w:szCs w:val="24"/>
        </w:rPr>
        <w:t>aotluse läbivaatamise eest tasu</w:t>
      </w:r>
      <w:r w:rsidR="00C874D6">
        <w:rPr>
          <w:rFonts w:ascii="Times New Roman" w:hAnsi="Times New Roman" w:cs="Times New Roman"/>
          <w:sz w:val="24"/>
          <w:szCs w:val="24"/>
        </w:rPr>
        <w:t>takse</w:t>
      </w:r>
      <w:r w:rsidR="00595639" w:rsidRPr="00015FA5">
        <w:rPr>
          <w:rFonts w:ascii="Times New Roman" w:hAnsi="Times New Roman" w:cs="Times New Roman"/>
          <w:sz w:val="24"/>
          <w:szCs w:val="24"/>
        </w:rPr>
        <w:t xml:space="preserve"> riigilõivu</w:t>
      </w:r>
      <w:r w:rsidR="008A7B2A">
        <w:rPr>
          <w:rFonts w:ascii="Times New Roman" w:hAnsi="Times New Roman" w:cs="Times New Roman"/>
          <w:sz w:val="24"/>
          <w:szCs w:val="24"/>
        </w:rPr>
        <w:t xml:space="preserve"> riigilõivuseaduses sätestatud määras</w:t>
      </w:r>
      <w:r w:rsidR="00595639" w:rsidRPr="00015FA5">
        <w:rPr>
          <w:rFonts w:ascii="Times New Roman" w:hAnsi="Times New Roman" w:cs="Times New Roman"/>
          <w:sz w:val="24"/>
          <w:szCs w:val="24"/>
        </w:rPr>
        <w:t>.</w:t>
      </w:r>
    </w:p>
    <w:p w14:paraId="0B06678A" w14:textId="7202F0C7" w:rsidR="00447CF8" w:rsidRDefault="00447CF8" w:rsidP="006002D4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770E3E87" w14:textId="41B873C5" w:rsidR="008753CB" w:rsidRDefault="00446196" w:rsidP="00446196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D21A34">
        <w:rPr>
          <w:rFonts w:ascii="Times New Roman" w:hAnsi="Times New Roman" w:cs="Times New Roman"/>
          <w:sz w:val="24"/>
          <w:szCs w:val="24"/>
        </w:rPr>
        <w:t>(</w:t>
      </w:r>
      <w:r w:rsidR="00733BD1">
        <w:rPr>
          <w:rFonts w:ascii="Times New Roman" w:hAnsi="Times New Roman" w:cs="Times New Roman"/>
          <w:sz w:val="24"/>
          <w:szCs w:val="24"/>
        </w:rPr>
        <w:t>4</w:t>
      </w:r>
      <w:r w:rsidRPr="00D21A34">
        <w:rPr>
          <w:rFonts w:ascii="Times New Roman" w:hAnsi="Times New Roman" w:cs="Times New Roman"/>
          <w:sz w:val="24"/>
          <w:szCs w:val="24"/>
        </w:rPr>
        <w:t>)</w:t>
      </w:r>
      <w:r w:rsidR="00E424F5">
        <w:rPr>
          <w:rFonts w:ascii="Times New Roman" w:hAnsi="Times New Roman" w:cs="Times New Roman"/>
          <w:sz w:val="24"/>
          <w:szCs w:val="24"/>
        </w:rPr>
        <w:t> </w:t>
      </w:r>
      <w:r w:rsidR="008753CB" w:rsidRPr="008753CB">
        <w:rPr>
          <w:rFonts w:ascii="Times New Roman" w:hAnsi="Times New Roman" w:cs="Times New Roman"/>
          <w:sz w:val="24"/>
          <w:szCs w:val="24"/>
        </w:rPr>
        <w:t>Loetelu piiranguga lõhkeaine lähteainetest, mida üldsuse hulka kuuluv isik võib soetada, sisse tuua, omada ja kasutada</w:t>
      </w:r>
      <w:r w:rsidR="00C42220">
        <w:rPr>
          <w:rFonts w:ascii="Times New Roman" w:hAnsi="Times New Roman" w:cs="Times New Roman"/>
          <w:sz w:val="24"/>
          <w:szCs w:val="24"/>
        </w:rPr>
        <w:t>,</w:t>
      </w:r>
      <w:r w:rsidR="008753CB">
        <w:rPr>
          <w:rFonts w:ascii="Times New Roman" w:hAnsi="Times New Roman" w:cs="Times New Roman"/>
          <w:sz w:val="24"/>
          <w:szCs w:val="24"/>
        </w:rPr>
        <w:t xml:space="preserve"> kehtestab valdkonna eest vastutav minister määrusega.</w:t>
      </w:r>
    </w:p>
    <w:p w14:paraId="30980DB1" w14:textId="1C7387BC" w:rsidR="00181BAC" w:rsidRDefault="00181BAC" w:rsidP="00446196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4D5BD213" w14:textId="5662C051" w:rsidR="00181BAC" w:rsidRPr="00181BAC" w:rsidRDefault="00181BAC" w:rsidP="00181BA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</w:t>
      </w:r>
      <w:r w:rsidR="00E424F5">
        <w:rPr>
          <w:rFonts w:ascii="Times New Roman" w:hAnsi="Times New Roman" w:cs="Times New Roman"/>
          <w:sz w:val="24"/>
          <w:szCs w:val="24"/>
        </w:rPr>
        <w:t> </w:t>
      </w:r>
      <w:r w:rsidRPr="00181BAC">
        <w:rPr>
          <w:rFonts w:ascii="Times New Roman" w:hAnsi="Times New Roman" w:cs="Times New Roman"/>
          <w:sz w:val="24"/>
          <w:szCs w:val="24"/>
        </w:rPr>
        <w:t>Käesoleva paragrahvi lõikes</w:t>
      </w:r>
      <w:r w:rsidR="002B2EB3">
        <w:rPr>
          <w:rFonts w:ascii="Times New Roman" w:hAnsi="Times New Roman" w:cs="Times New Roman"/>
          <w:sz w:val="24"/>
          <w:szCs w:val="24"/>
        </w:rPr>
        <w:t> </w:t>
      </w:r>
      <w:r w:rsidRPr="00181BAC">
        <w:rPr>
          <w:rFonts w:ascii="Times New Roman" w:hAnsi="Times New Roman" w:cs="Times New Roman"/>
          <w:sz w:val="24"/>
          <w:szCs w:val="24"/>
        </w:rPr>
        <w:t>4 nimetatud loetelu kehtestamisel arvestab valdkonna eest vastutav minister järgmisi asjaolusid:</w:t>
      </w:r>
    </w:p>
    <w:p w14:paraId="569701FC" w14:textId="77777777" w:rsidR="00181BAC" w:rsidRPr="00181BAC" w:rsidRDefault="00181BAC" w:rsidP="00181BA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181BAC">
        <w:rPr>
          <w:rFonts w:ascii="Times New Roman" w:hAnsi="Times New Roman" w:cs="Times New Roman"/>
          <w:sz w:val="24"/>
          <w:szCs w:val="24"/>
        </w:rPr>
        <w:t xml:space="preserve">1) piiranguga lõhkeaine lähteaine ohtlikkust; </w:t>
      </w:r>
    </w:p>
    <w:p w14:paraId="7A340DA4" w14:textId="55F1129E" w:rsidR="00181BAC" w:rsidRPr="00181BAC" w:rsidRDefault="00181BAC" w:rsidP="00181BA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181BAC">
        <w:rPr>
          <w:rFonts w:ascii="Times New Roman" w:hAnsi="Times New Roman" w:cs="Times New Roman"/>
          <w:sz w:val="24"/>
          <w:szCs w:val="24"/>
        </w:rPr>
        <w:t xml:space="preserve">2) piiranguga lõhkeaine lähteaine </w:t>
      </w:r>
      <w:ins w:id="21" w:author="Mari Koik" w:date="2024-02-26T10:31:00Z">
        <w:r w:rsidR="00087E6B">
          <w:rPr>
            <w:rFonts w:ascii="Times New Roman" w:hAnsi="Times New Roman" w:cs="Times New Roman"/>
            <w:sz w:val="24"/>
            <w:szCs w:val="24"/>
          </w:rPr>
          <w:t>teki</w:t>
        </w:r>
      </w:ins>
      <w:ins w:id="22" w:author="Mari Koik" w:date="2024-02-26T10:29:00Z">
        <w:r w:rsidR="00087E6B">
          <w:rPr>
            <w:rFonts w:ascii="Times New Roman" w:hAnsi="Times New Roman" w:cs="Times New Roman"/>
            <w:sz w:val="24"/>
            <w:szCs w:val="24"/>
          </w:rPr>
          <w:t xml:space="preserve">tatavat </w:t>
        </w:r>
      </w:ins>
      <w:r w:rsidRPr="00181BAC">
        <w:rPr>
          <w:rFonts w:ascii="Times New Roman" w:hAnsi="Times New Roman" w:cs="Times New Roman"/>
          <w:sz w:val="24"/>
          <w:szCs w:val="24"/>
        </w:rPr>
        <w:t xml:space="preserve">võimalikku ohtu avalikule korrale ja riigi julgeolekule; </w:t>
      </w:r>
    </w:p>
    <w:p w14:paraId="172AFA96" w14:textId="0422A8E3" w:rsidR="00181BAC" w:rsidRDefault="00181BAC" w:rsidP="00181BA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181BAC">
        <w:rPr>
          <w:rFonts w:ascii="Times New Roman" w:hAnsi="Times New Roman" w:cs="Times New Roman"/>
          <w:sz w:val="24"/>
          <w:szCs w:val="24"/>
        </w:rPr>
        <w:t xml:space="preserve">3) </w:t>
      </w:r>
      <w:r w:rsidR="00A420F4">
        <w:rPr>
          <w:rFonts w:ascii="Times New Roman" w:hAnsi="Times New Roman" w:cs="Times New Roman"/>
          <w:sz w:val="24"/>
          <w:szCs w:val="24"/>
        </w:rPr>
        <w:t>üldsuse hulka kuuluvate isikute</w:t>
      </w:r>
      <w:r w:rsidRPr="00181BAC">
        <w:rPr>
          <w:rFonts w:ascii="Times New Roman" w:hAnsi="Times New Roman" w:cs="Times New Roman"/>
          <w:sz w:val="24"/>
          <w:szCs w:val="24"/>
        </w:rPr>
        <w:t xml:space="preserve"> põhjendatud huvi soetada, sisse tuua, omada ja kasutada piiranguga lõhkeaine lähteainet.</w:t>
      </w:r>
    </w:p>
    <w:p w14:paraId="512F3A42" w14:textId="61E6CDC4" w:rsidR="004A38CA" w:rsidRDefault="004A38CA" w:rsidP="00446196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E70CF1D" w14:textId="4AF52415" w:rsidR="004A38CA" w:rsidRDefault="004A38CA" w:rsidP="00446196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8CA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2B2EB3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4A38CA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374E22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4A38C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0A0DA3">
        <w:rPr>
          <w:rFonts w:ascii="Times New Roman" w:hAnsi="Times New Roman" w:cs="Times New Roman"/>
          <w:b/>
          <w:bCs/>
          <w:sz w:val="24"/>
          <w:szCs w:val="24"/>
        </w:rPr>
        <w:t>Piiranguga lõhkeaine lähteaine k</w:t>
      </w:r>
      <w:r w:rsidRPr="004A38CA">
        <w:rPr>
          <w:rFonts w:ascii="Times New Roman" w:hAnsi="Times New Roman" w:cs="Times New Roman"/>
          <w:b/>
          <w:bCs/>
          <w:sz w:val="24"/>
          <w:szCs w:val="24"/>
        </w:rPr>
        <w:t>asutamise loa kontrolliese</w:t>
      </w:r>
      <w:r w:rsidR="00AB3026">
        <w:rPr>
          <w:rFonts w:ascii="Times New Roman" w:hAnsi="Times New Roman" w:cs="Times New Roman"/>
          <w:b/>
          <w:bCs/>
          <w:sz w:val="24"/>
          <w:szCs w:val="24"/>
        </w:rPr>
        <w:t xml:space="preserve"> ja kontrolli teostajad</w:t>
      </w:r>
    </w:p>
    <w:p w14:paraId="6311F912" w14:textId="4A3A2509" w:rsidR="004A38CA" w:rsidRDefault="004A38CA" w:rsidP="00446196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3ABAC5A" w14:textId="00BAB87C" w:rsidR="004A38CA" w:rsidRDefault="00052AA4" w:rsidP="004A38C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3D3828">
        <w:rPr>
          <w:rFonts w:ascii="Times New Roman" w:hAnsi="Times New Roman" w:cs="Times New Roman"/>
          <w:sz w:val="24"/>
          <w:szCs w:val="24"/>
        </w:rPr>
        <w:t>Piiranguga lõhkeaine lähteaine k</w:t>
      </w:r>
      <w:r w:rsidR="004A38CA">
        <w:rPr>
          <w:rFonts w:ascii="Times New Roman" w:hAnsi="Times New Roman" w:cs="Times New Roman"/>
          <w:sz w:val="24"/>
          <w:szCs w:val="24"/>
        </w:rPr>
        <w:t>asutamise luba</w:t>
      </w:r>
      <w:r w:rsidR="00B466AA">
        <w:rPr>
          <w:rFonts w:ascii="Times New Roman" w:hAnsi="Times New Roman" w:cs="Times New Roman"/>
          <w:sz w:val="24"/>
          <w:szCs w:val="24"/>
        </w:rPr>
        <w:t xml:space="preserve"> antakse</w:t>
      </w:r>
      <w:r w:rsidR="004A38CA">
        <w:rPr>
          <w:rFonts w:ascii="Times New Roman" w:hAnsi="Times New Roman" w:cs="Times New Roman"/>
          <w:sz w:val="24"/>
          <w:szCs w:val="24"/>
        </w:rPr>
        <w:t>, kui:</w:t>
      </w:r>
    </w:p>
    <w:p w14:paraId="061F91EF" w14:textId="643BB08C" w:rsidR="00D550DB" w:rsidRPr="00D550DB" w:rsidRDefault="00CA584A" w:rsidP="00D550DB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B278A8">
        <w:rPr>
          <w:rFonts w:ascii="Times New Roman" w:hAnsi="Times New Roman" w:cs="Times New Roman"/>
          <w:sz w:val="24"/>
          <w:szCs w:val="24"/>
        </w:rPr>
        <w:t> </w:t>
      </w:r>
      <w:r w:rsidR="00B466AA">
        <w:rPr>
          <w:rFonts w:ascii="Times New Roman" w:hAnsi="Times New Roman" w:cs="Times New Roman"/>
          <w:sz w:val="24"/>
          <w:szCs w:val="24"/>
        </w:rPr>
        <w:t xml:space="preserve">taotleja </w:t>
      </w:r>
      <w:r w:rsidR="00526ECA">
        <w:rPr>
          <w:rFonts w:ascii="Times New Roman" w:hAnsi="Times New Roman" w:cs="Times New Roman"/>
          <w:sz w:val="24"/>
          <w:szCs w:val="24"/>
        </w:rPr>
        <w:t>tõendab</w:t>
      </w:r>
      <w:r w:rsidR="00D550DB" w:rsidRPr="00D550DB">
        <w:rPr>
          <w:rFonts w:ascii="Times New Roman" w:hAnsi="Times New Roman" w:cs="Times New Roman"/>
          <w:sz w:val="24"/>
          <w:szCs w:val="24"/>
        </w:rPr>
        <w:t xml:space="preserve"> vajadus</w:t>
      </w:r>
      <w:r w:rsidR="00526ECA">
        <w:rPr>
          <w:rFonts w:ascii="Times New Roman" w:hAnsi="Times New Roman" w:cs="Times New Roman"/>
          <w:sz w:val="24"/>
          <w:szCs w:val="24"/>
        </w:rPr>
        <w:t>t</w:t>
      </w:r>
      <w:r w:rsidR="00D550DB" w:rsidRPr="00D550DB">
        <w:rPr>
          <w:rFonts w:ascii="Times New Roman" w:hAnsi="Times New Roman" w:cs="Times New Roman"/>
          <w:sz w:val="24"/>
          <w:szCs w:val="24"/>
        </w:rPr>
        <w:t xml:space="preserve"> piirangu</w:t>
      </w:r>
      <w:r w:rsidR="00374E22">
        <w:rPr>
          <w:rFonts w:ascii="Times New Roman" w:hAnsi="Times New Roman" w:cs="Times New Roman"/>
          <w:sz w:val="24"/>
          <w:szCs w:val="24"/>
        </w:rPr>
        <w:t>ga</w:t>
      </w:r>
      <w:r w:rsidR="00D550DB" w:rsidRPr="00D550DB">
        <w:rPr>
          <w:rFonts w:ascii="Times New Roman" w:hAnsi="Times New Roman" w:cs="Times New Roman"/>
          <w:sz w:val="24"/>
          <w:szCs w:val="24"/>
        </w:rPr>
        <w:t xml:space="preserve"> lõhkeaine lähteaine järele ja selle kavandatud kasutami</w:t>
      </w:r>
      <w:r w:rsidR="00374E22">
        <w:rPr>
          <w:rFonts w:ascii="Times New Roman" w:hAnsi="Times New Roman" w:cs="Times New Roman"/>
          <w:sz w:val="24"/>
          <w:szCs w:val="24"/>
        </w:rPr>
        <w:t>ne</w:t>
      </w:r>
      <w:r w:rsidR="00D550DB" w:rsidRPr="00D550DB">
        <w:rPr>
          <w:rFonts w:ascii="Times New Roman" w:hAnsi="Times New Roman" w:cs="Times New Roman"/>
          <w:sz w:val="24"/>
          <w:szCs w:val="24"/>
        </w:rPr>
        <w:t xml:space="preserve"> </w:t>
      </w:r>
      <w:r w:rsidR="00374E22">
        <w:rPr>
          <w:rFonts w:ascii="Times New Roman" w:hAnsi="Times New Roman" w:cs="Times New Roman"/>
          <w:sz w:val="24"/>
          <w:szCs w:val="24"/>
        </w:rPr>
        <w:t xml:space="preserve">on </w:t>
      </w:r>
      <w:r w:rsidR="00D550DB" w:rsidRPr="00D550DB">
        <w:rPr>
          <w:rFonts w:ascii="Times New Roman" w:hAnsi="Times New Roman" w:cs="Times New Roman"/>
          <w:sz w:val="24"/>
          <w:szCs w:val="24"/>
        </w:rPr>
        <w:t>õiguspära</w:t>
      </w:r>
      <w:r w:rsidR="00374E22">
        <w:rPr>
          <w:rFonts w:ascii="Times New Roman" w:hAnsi="Times New Roman" w:cs="Times New Roman"/>
          <w:sz w:val="24"/>
          <w:szCs w:val="24"/>
        </w:rPr>
        <w:t>ne</w:t>
      </w:r>
      <w:r w:rsidR="00D550DB" w:rsidRPr="00D550DB">
        <w:rPr>
          <w:rFonts w:ascii="Times New Roman" w:hAnsi="Times New Roman" w:cs="Times New Roman"/>
          <w:sz w:val="24"/>
          <w:szCs w:val="24"/>
        </w:rPr>
        <w:t>;</w:t>
      </w:r>
    </w:p>
    <w:p w14:paraId="77CE614A" w14:textId="43760909" w:rsidR="00323926" w:rsidRDefault="007F7E66" w:rsidP="00D550DB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commentRangeStart w:id="23"/>
      <w:r w:rsidR="00D550DB" w:rsidRPr="00D550DB">
        <w:rPr>
          <w:rFonts w:ascii="Times New Roman" w:hAnsi="Times New Roman" w:cs="Times New Roman"/>
          <w:sz w:val="24"/>
          <w:szCs w:val="24"/>
        </w:rPr>
        <w:t xml:space="preserve">) </w:t>
      </w:r>
      <w:r w:rsidR="00B466AA">
        <w:rPr>
          <w:rFonts w:ascii="Times New Roman" w:hAnsi="Times New Roman" w:cs="Times New Roman"/>
          <w:sz w:val="24"/>
          <w:szCs w:val="24"/>
        </w:rPr>
        <w:t>taotleja</w:t>
      </w:r>
      <w:ins w:id="24" w:author="Mari Koik" w:date="2024-02-23T13:15:00Z">
        <w:r w:rsidR="00DF73FD">
          <w:rPr>
            <w:rFonts w:ascii="Times New Roman" w:hAnsi="Times New Roman" w:cs="Times New Roman"/>
            <w:sz w:val="24"/>
            <w:szCs w:val="24"/>
          </w:rPr>
          <w:t>t</w:t>
        </w:r>
      </w:ins>
      <w:r w:rsidR="00B466AA">
        <w:rPr>
          <w:rFonts w:ascii="Times New Roman" w:hAnsi="Times New Roman" w:cs="Times New Roman"/>
          <w:sz w:val="24"/>
          <w:szCs w:val="24"/>
        </w:rPr>
        <w:t xml:space="preserve"> </w:t>
      </w:r>
      <w:commentRangeEnd w:id="23"/>
      <w:r w:rsidR="00DF73FD">
        <w:rPr>
          <w:rStyle w:val="Kommentaariviide"/>
        </w:rPr>
        <w:commentReference w:id="23"/>
      </w:r>
      <w:r w:rsidR="00981FBF">
        <w:rPr>
          <w:rFonts w:ascii="Times New Roman" w:hAnsi="Times New Roman" w:cs="Times New Roman"/>
          <w:sz w:val="24"/>
          <w:szCs w:val="24"/>
        </w:rPr>
        <w:t xml:space="preserve">ei ole </w:t>
      </w:r>
      <w:r w:rsidR="00981FBF" w:rsidRPr="00981FBF">
        <w:rPr>
          <w:rFonts w:ascii="Times New Roman" w:hAnsi="Times New Roman" w:cs="Times New Roman"/>
          <w:sz w:val="24"/>
          <w:szCs w:val="24"/>
        </w:rPr>
        <w:t>karistatud esimese astme kuriteo, riigivastase süüteo või süüteo eest, mis pandi toime</w:t>
      </w:r>
      <w:r w:rsidR="00981FBF">
        <w:rPr>
          <w:rFonts w:ascii="Times New Roman" w:hAnsi="Times New Roman" w:cs="Times New Roman"/>
          <w:sz w:val="24"/>
          <w:szCs w:val="24"/>
        </w:rPr>
        <w:t xml:space="preserve"> </w:t>
      </w:r>
      <w:r w:rsidR="00981FBF" w:rsidRPr="00981FBF">
        <w:rPr>
          <w:rFonts w:ascii="Times New Roman" w:hAnsi="Times New Roman" w:cs="Times New Roman"/>
          <w:sz w:val="24"/>
          <w:szCs w:val="24"/>
        </w:rPr>
        <w:t>lõhkematerjali, pürotehnilist toodet, laskemoona, lõhkeseadeldist või tulirelva</w:t>
      </w:r>
      <w:r w:rsidR="002822D3">
        <w:rPr>
          <w:rFonts w:ascii="Times New Roman" w:hAnsi="Times New Roman" w:cs="Times New Roman"/>
          <w:sz w:val="24"/>
          <w:szCs w:val="24"/>
        </w:rPr>
        <w:t xml:space="preserve"> </w:t>
      </w:r>
      <w:r w:rsidR="002822D3" w:rsidRPr="002822D3">
        <w:rPr>
          <w:rFonts w:ascii="Times New Roman" w:hAnsi="Times New Roman" w:cs="Times New Roman"/>
          <w:sz w:val="24"/>
          <w:szCs w:val="24"/>
        </w:rPr>
        <w:t xml:space="preserve">kasutades, või tema karistusandmed </w:t>
      </w:r>
      <w:r w:rsidR="005D6D44">
        <w:rPr>
          <w:rFonts w:ascii="Times New Roman" w:hAnsi="Times New Roman" w:cs="Times New Roman"/>
          <w:sz w:val="24"/>
          <w:szCs w:val="24"/>
        </w:rPr>
        <w:t>on</w:t>
      </w:r>
      <w:r w:rsidR="00B93B99">
        <w:rPr>
          <w:rFonts w:ascii="Times New Roman" w:hAnsi="Times New Roman" w:cs="Times New Roman"/>
          <w:sz w:val="24"/>
          <w:szCs w:val="24"/>
        </w:rPr>
        <w:t xml:space="preserve"> karistusregistrist</w:t>
      </w:r>
      <w:r w:rsidR="002822D3" w:rsidRPr="002822D3">
        <w:rPr>
          <w:rFonts w:ascii="Times New Roman" w:hAnsi="Times New Roman" w:cs="Times New Roman"/>
          <w:sz w:val="24"/>
          <w:szCs w:val="24"/>
        </w:rPr>
        <w:t xml:space="preserve"> kustutatud</w:t>
      </w:r>
      <w:r w:rsidR="00323926">
        <w:rPr>
          <w:rFonts w:ascii="Times New Roman" w:hAnsi="Times New Roman" w:cs="Times New Roman"/>
          <w:sz w:val="24"/>
          <w:szCs w:val="24"/>
        </w:rPr>
        <w:t>;</w:t>
      </w:r>
    </w:p>
    <w:p w14:paraId="0F1F5CD0" w14:textId="0701E449" w:rsidR="00E13782" w:rsidRDefault="00323926" w:rsidP="00323926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D116EF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25"/>
      <w:r>
        <w:rPr>
          <w:rFonts w:ascii="Times New Roman" w:hAnsi="Times New Roman" w:cs="Times New Roman"/>
          <w:sz w:val="24"/>
          <w:szCs w:val="24"/>
        </w:rPr>
        <w:t>taotleja</w:t>
      </w:r>
      <w:ins w:id="26" w:author="Mari Koik" w:date="2024-02-23T13:15:00Z">
        <w:r w:rsidR="00DF73FD">
          <w:rPr>
            <w:rFonts w:ascii="Times New Roman" w:hAnsi="Times New Roman" w:cs="Times New Roman"/>
            <w:sz w:val="24"/>
            <w:szCs w:val="24"/>
          </w:rPr>
          <w:t>t</w:t>
        </w:r>
      </w:ins>
      <w:r>
        <w:rPr>
          <w:rFonts w:ascii="Times New Roman" w:hAnsi="Times New Roman" w:cs="Times New Roman"/>
          <w:sz w:val="24"/>
          <w:szCs w:val="24"/>
        </w:rPr>
        <w:t xml:space="preserve"> </w:t>
      </w:r>
      <w:commentRangeEnd w:id="25"/>
      <w:r w:rsidR="00DF73FD">
        <w:rPr>
          <w:rStyle w:val="Kommentaariviide"/>
        </w:rPr>
        <w:commentReference w:id="25"/>
      </w:r>
      <w:r>
        <w:rPr>
          <w:rFonts w:ascii="Times New Roman" w:hAnsi="Times New Roman" w:cs="Times New Roman"/>
          <w:sz w:val="24"/>
          <w:szCs w:val="24"/>
        </w:rPr>
        <w:t>ei ole karistatud</w:t>
      </w:r>
      <w:r w:rsidR="00D116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käesoleva lõike punktis</w:t>
      </w:r>
      <w:r w:rsidR="00226E5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2 nimetatud </w:t>
      </w:r>
      <w:r w:rsidR="00D116EF">
        <w:rPr>
          <w:rFonts w:ascii="Times New Roman" w:hAnsi="Times New Roman" w:cs="Times New Roman"/>
          <w:sz w:val="24"/>
          <w:szCs w:val="24"/>
        </w:rPr>
        <w:t>samaväärse teo eest välisriigis</w:t>
      </w:r>
      <w:r w:rsidR="008D1071">
        <w:rPr>
          <w:rFonts w:ascii="Times New Roman" w:hAnsi="Times New Roman" w:cs="Times New Roman"/>
          <w:sz w:val="24"/>
          <w:szCs w:val="24"/>
        </w:rPr>
        <w:t xml:space="preserve"> </w:t>
      </w:r>
      <w:r w:rsidR="00C13FC6">
        <w:rPr>
          <w:rFonts w:ascii="Times New Roman" w:hAnsi="Times New Roman" w:cs="Times New Roman"/>
          <w:sz w:val="24"/>
          <w:szCs w:val="24"/>
        </w:rPr>
        <w:t xml:space="preserve">või </w:t>
      </w:r>
      <w:r w:rsidR="00B23A2A">
        <w:rPr>
          <w:rFonts w:ascii="Times New Roman" w:hAnsi="Times New Roman" w:cs="Times New Roman"/>
          <w:sz w:val="24"/>
          <w:szCs w:val="24"/>
        </w:rPr>
        <w:t xml:space="preserve">tema </w:t>
      </w:r>
      <w:r w:rsidR="00D36193" w:rsidRPr="0093761A">
        <w:rPr>
          <w:rFonts w:ascii="Times New Roman" w:hAnsi="Times New Roman"/>
          <w:sz w:val="24"/>
        </w:rPr>
        <w:t>karistusandmed ei kajastu</w:t>
      </w:r>
      <w:r w:rsidR="00D36193" w:rsidRPr="00D36193">
        <w:rPr>
          <w:rFonts w:ascii="Times New Roman" w:hAnsi="Times New Roman" w:cs="Times New Roman"/>
          <w:sz w:val="24"/>
          <w:szCs w:val="24"/>
        </w:rPr>
        <w:t xml:space="preserve"> nõukogu </w:t>
      </w:r>
      <w:r w:rsidR="00E60009">
        <w:rPr>
          <w:rFonts w:ascii="Times New Roman" w:hAnsi="Times New Roman" w:cs="Times New Roman"/>
          <w:sz w:val="24"/>
          <w:szCs w:val="24"/>
        </w:rPr>
        <w:t xml:space="preserve">2009. aasta 26. veebruari </w:t>
      </w:r>
      <w:r w:rsidR="00D36193" w:rsidRPr="00D36193">
        <w:rPr>
          <w:rFonts w:ascii="Times New Roman" w:hAnsi="Times New Roman" w:cs="Times New Roman"/>
          <w:sz w:val="24"/>
          <w:szCs w:val="24"/>
        </w:rPr>
        <w:t>raamotsusega 2009/315/JSK, mis käsitleb karistusregistrite andmete vahetamise liikmesriikidevahelist korraldust</w:t>
      </w:r>
      <w:r w:rsidR="00E60009">
        <w:rPr>
          <w:rFonts w:ascii="Times New Roman" w:hAnsi="Times New Roman" w:cs="Times New Roman"/>
          <w:sz w:val="24"/>
          <w:szCs w:val="24"/>
        </w:rPr>
        <w:t xml:space="preserve"> ja andmete sisu</w:t>
      </w:r>
      <w:r w:rsidR="00D36193" w:rsidRPr="00D36193">
        <w:rPr>
          <w:rFonts w:ascii="Times New Roman" w:hAnsi="Times New Roman" w:cs="Times New Roman"/>
          <w:sz w:val="24"/>
          <w:szCs w:val="24"/>
        </w:rPr>
        <w:t xml:space="preserve"> (ELT</w:t>
      </w:r>
      <w:r w:rsidR="00E51662">
        <w:rPr>
          <w:rFonts w:ascii="Times New Roman" w:hAnsi="Times New Roman" w:cs="Times New Roman"/>
          <w:sz w:val="24"/>
          <w:szCs w:val="24"/>
        </w:rPr>
        <w:t> </w:t>
      </w:r>
      <w:r w:rsidR="00D36193" w:rsidRPr="00D36193">
        <w:rPr>
          <w:rFonts w:ascii="Times New Roman" w:hAnsi="Times New Roman" w:cs="Times New Roman"/>
          <w:sz w:val="24"/>
          <w:szCs w:val="24"/>
        </w:rPr>
        <w:t>L</w:t>
      </w:r>
      <w:r w:rsidR="00E51662">
        <w:rPr>
          <w:rFonts w:ascii="Times New Roman" w:hAnsi="Times New Roman" w:cs="Times New Roman"/>
          <w:sz w:val="24"/>
          <w:szCs w:val="24"/>
        </w:rPr>
        <w:t> </w:t>
      </w:r>
      <w:r w:rsidR="00D36193" w:rsidRPr="00D36193">
        <w:rPr>
          <w:rFonts w:ascii="Times New Roman" w:hAnsi="Times New Roman" w:cs="Times New Roman"/>
          <w:sz w:val="24"/>
          <w:szCs w:val="24"/>
        </w:rPr>
        <w:t>93,</w:t>
      </w:r>
      <w:r w:rsidR="00E51662">
        <w:rPr>
          <w:rFonts w:ascii="Times New Roman" w:hAnsi="Times New Roman" w:cs="Times New Roman"/>
          <w:sz w:val="24"/>
          <w:szCs w:val="24"/>
        </w:rPr>
        <w:t> </w:t>
      </w:r>
      <w:ins w:id="27" w:author="Mari Koik" w:date="2024-02-23T13:16:00Z">
        <w:r w:rsidR="00DF73FD">
          <w:rPr>
            <w:rFonts w:ascii="Times New Roman" w:hAnsi="Times New Roman" w:cs="Times New Roman"/>
            <w:sz w:val="24"/>
            <w:szCs w:val="24"/>
          </w:rPr>
          <w:t>0</w:t>
        </w:r>
      </w:ins>
      <w:r w:rsidR="00D36193" w:rsidRPr="00D36193">
        <w:rPr>
          <w:rFonts w:ascii="Times New Roman" w:hAnsi="Times New Roman" w:cs="Times New Roman"/>
          <w:sz w:val="24"/>
          <w:szCs w:val="24"/>
        </w:rPr>
        <w:t>7.</w:t>
      </w:r>
      <w:r w:rsidR="00E60009">
        <w:rPr>
          <w:rFonts w:ascii="Times New Roman" w:hAnsi="Times New Roman" w:cs="Times New Roman"/>
          <w:sz w:val="24"/>
          <w:szCs w:val="24"/>
        </w:rPr>
        <w:t>0</w:t>
      </w:r>
      <w:r w:rsidR="00D36193" w:rsidRPr="00D36193">
        <w:rPr>
          <w:rFonts w:ascii="Times New Roman" w:hAnsi="Times New Roman" w:cs="Times New Roman"/>
          <w:sz w:val="24"/>
          <w:szCs w:val="24"/>
        </w:rPr>
        <w:t>4.2009, lk 23–32) reguleeritud andmevahetuskanalis</w:t>
      </w:r>
      <w:r w:rsidR="00981FBF">
        <w:rPr>
          <w:rFonts w:ascii="Times New Roman" w:hAnsi="Times New Roman" w:cs="Times New Roman"/>
          <w:sz w:val="24"/>
          <w:szCs w:val="24"/>
        </w:rPr>
        <w:t>;</w:t>
      </w:r>
    </w:p>
    <w:p w14:paraId="0229A490" w14:textId="6170F108" w:rsidR="00323926" w:rsidRDefault="00323926" w:rsidP="00323926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taotleja</w:t>
      </w:r>
      <w:r w:rsidR="007E570C">
        <w:rPr>
          <w:rFonts w:ascii="Times New Roman" w:hAnsi="Times New Roman" w:cs="Times New Roman"/>
          <w:sz w:val="24"/>
          <w:szCs w:val="24"/>
        </w:rPr>
        <w:t xml:space="preserve"> suhtes ei esine asjaolusid, mis võivad</w:t>
      </w:r>
      <w:r>
        <w:rPr>
          <w:rFonts w:ascii="Times New Roman" w:hAnsi="Times New Roman" w:cs="Times New Roman"/>
          <w:sz w:val="24"/>
          <w:szCs w:val="24"/>
        </w:rPr>
        <w:t xml:space="preserve"> kujuta</w:t>
      </w:r>
      <w:r w:rsidR="007E570C">
        <w:rPr>
          <w:rFonts w:ascii="Times New Roman" w:hAnsi="Times New Roman" w:cs="Times New Roman"/>
          <w:sz w:val="24"/>
          <w:szCs w:val="24"/>
        </w:rPr>
        <w:t>da</w:t>
      </w:r>
      <w:r>
        <w:rPr>
          <w:rFonts w:ascii="Times New Roman" w:hAnsi="Times New Roman" w:cs="Times New Roman"/>
          <w:sz w:val="24"/>
          <w:szCs w:val="24"/>
        </w:rPr>
        <w:t xml:space="preserve"> ohtu avalikule korrale </w:t>
      </w:r>
      <w:r w:rsidR="007E570C">
        <w:rPr>
          <w:rFonts w:ascii="Times New Roman" w:hAnsi="Times New Roman" w:cs="Times New Roman"/>
          <w:sz w:val="24"/>
          <w:szCs w:val="24"/>
        </w:rPr>
        <w:t xml:space="preserve">või </w:t>
      </w:r>
      <w:r>
        <w:rPr>
          <w:rFonts w:ascii="Times New Roman" w:hAnsi="Times New Roman" w:cs="Times New Roman"/>
          <w:sz w:val="24"/>
          <w:szCs w:val="24"/>
        </w:rPr>
        <w:t xml:space="preserve">riigi julgeolekule;  </w:t>
      </w:r>
    </w:p>
    <w:p w14:paraId="14F07816" w14:textId="579E2ED4" w:rsidR="00981FBF" w:rsidRDefault="00323926" w:rsidP="00981FB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F7E66">
        <w:rPr>
          <w:rFonts w:ascii="Times New Roman" w:hAnsi="Times New Roman" w:cs="Times New Roman"/>
          <w:sz w:val="24"/>
          <w:szCs w:val="24"/>
        </w:rPr>
        <w:t xml:space="preserve">) </w:t>
      </w:r>
      <w:r w:rsidR="00981FBF">
        <w:rPr>
          <w:rFonts w:ascii="Times New Roman" w:hAnsi="Times New Roman" w:cs="Times New Roman"/>
          <w:sz w:val="24"/>
          <w:szCs w:val="24"/>
        </w:rPr>
        <w:t>on täidetud käesoleva seaduse §</w:t>
      </w:r>
      <w:r w:rsidR="000A0DA3">
        <w:rPr>
          <w:rFonts w:ascii="Times New Roman" w:hAnsi="Times New Roman" w:cs="Times New Roman"/>
          <w:sz w:val="24"/>
          <w:szCs w:val="24"/>
        </w:rPr>
        <w:t>-s</w:t>
      </w:r>
      <w:r w:rsidR="00981FBF">
        <w:rPr>
          <w:rFonts w:ascii="Times New Roman" w:hAnsi="Times New Roman" w:cs="Times New Roman"/>
          <w:sz w:val="24"/>
          <w:szCs w:val="24"/>
        </w:rPr>
        <w:t xml:space="preserve"> 15</w:t>
      </w:r>
      <w:r w:rsidR="00981FB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981FBF">
        <w:rPr>
          <w:rFonts w:ascii="Times New Roman" w:hAnsi="Times New Roman" w:cs="Times New Roman"/>
          <w:sz w:val="24"/>
          <w:szCs w:val="24"/>
        </w:rPr>
        <w:t xml:space="preserve"> sätestatud nõu</w:t>
      </w:r>
      <w:r w:rsidR="000A0DA3">
        <w:rPr>
          <w:rFonts w:ascii="Times New Roman" w:hAnsi="Times New Roman" w:cs="Times New Roman"/>
          <w:sz w:val="24"/>
          <w:szCs w:val="24"/>
        </w:rPr>
        <w:t>ded</w:t>
      </w:r>
      <w:r w:rsidR="00981FBF">
        <w:rPr>
          <w:rFonts w:ascii="Times New Roman" w:hAnsi="Times New Roman" w:cs="Times New Roman"/>
          <w:sz w:val="24"/>
          <w:szCs w:val="24"/>
        </w:rPr>
        <w:t>;</w:t>
      </w:r>
    </w:p>
    <w:p w14:paraId="5DE3ED2E" w14:textId="4E11AC43" w:rsidR="00052AA4" w:rsidRDefault="00323926" w:rsidP="00052AA4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550DB" w:rsidRPr="00D550DB">
        <w:rPr>
          <w:rFonts w:ascii="Times New Roman" w:hAnsi="Times New Roman" w:cs="Times New Roman"/>
          <w:sz w:val="24"/>
          <w:szCs w:val="24"/>
        </w:rPr>
        <w:t xml:space="preserve">) </w:t>
      </w:r>
      <w:r w:rsidR="00526ECA">
        <w:rPr>
          <w:rFonts w:ascii="Times New Roman" w:hAnsi="Times New Roman" w:cs="Times New Roman"/>
          <w:sz w:val="24"/>
          <w:szCs w:val="24"/>
        </w:rPr>
        <w:t xml:space="preserve">on tagatud piiranguga lõhkeaine lähteaine ohutu </w:t>
      </w:r>
      <w:r w:rsidR="00101CE1">
        <w:rPr>
          <w:rFonts w:ascii="Times New Roman" w:hAnsi="Times New Roman" w:cs="Times New Roman"/>
          <w:sz w:val="24"/>
          <w:szCs w:val="24"/>
        </w:rPr>
        <w:t xml:space="preserve">kasutamine </w:t>
      </w:r>
      <w:r w:rsidR="007F7E66">
        <w:rPr>
          <w:rFonts w:ascii="Times New Roman" w:hAnsi="Times New Roman" w:cs="Times New Roman"/>
          <w:sz w:val="24"/>
          <w:szCs w:val="24"/>
        </w:rPr>
        <w:t>käesoleva seaduse §</w:t>
      </w:r>
      <w:r w:rsidR="00ED0F14">
        <w:rPr>
          <w:rFonts w:ascii="Times New Roman" w:hAnsi="Times New Roman" w:cs="Times New Roman"/>
          <w:sz w:val="24"/>
          <w:szCs w:val="24"/>
        </w:rPr>
        <w:t> </w:t>
      </w:r>
      <w:r w:rsidR="007F7E66">
        <w:rPr>
          <w:rFonts w:ascii="Times New Roman" w:hAnsi="Times New Roman" w:cs="Times New Roman"/>
          <w:sz w:val="24"/>
          <w:szCs w:val="24"/>
        </w:rPr>
        <w:t>15 lõike</w:t>
      </w:r>
      <w:r w:rsidR="00F85EF8">
        <w:rPr>
          <w:rFonts w:ascii="Times New Roman" w:hAnsi="Times New Roman" w:cs="Times New Roman"/>
          <w:sz w:val="24"/>
          <w:szCs w:val="24"/>
        </w:rPr>
        <w:t> </w:t>
      </w:r>
      <w:r w:rsidR="007F7E66">
        <w:rPr>
          <w:rFonts w:ascii="Times New Roman" w:hAnsi="Times New Roman" w:cs="Times New Roman"/>
          <w:sz w:val="24"/>
          <w:szCs w:val="24"/>
        </w:rPr>
        <w:t>2</w:t>
      </w:r>
      <w:r w:rsidR="007F7E6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85EF8">
        <w:rPr>
          <w:rFonts w:ascii="Times New Roman" w:hAnsi="Times New Roman" w:cs="Times New Roman"/>
          <w:sz w:val="24"/>
          <w:szCs w:val="24"/>
        </w:rPr>
        <w:t xml:space="preserve"> kohaselt</w:t>
      </w:r>
      <w:r>
        <w:rPr>
          <w:rFonts w:ascii="Times New Roman" w:hAnsi="Times New Roman" w:cs="Times New Roman"/>
          <w:sz w:val="24"/>
          <w:szCs w:val="24"/>
        </w:rPr>
        <w:t>.</w:t>
      </w:r>
      <w:r w:rsidR="00B466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BA6699" w14:textId="77777777" w:rsidR="00B520CF" w:rsidRDefault="00B520CF" w:rsidP="00052AA4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7A3887C" w14:textId="77777777" w:rsidR="001633FF" w:rsidRPr="001633FF" w:rsidRDefault="001633FF" w:rsidP="001633F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1633FF">
        <w:rPr>
          <w:rFonts w:ascii="Times New Roman" w:hAnsi="Times New Roman" w:cs="Times New Roman"/>
          <w:sz w:val="24"/>
          <w:szCs w:val="24"/>
        </w:rPr>
        <w:t>(2) Piiranguga lõhkeaine lähteaine kasutamise loa taotlemisel kontrollib:</w:t>
      </w:r>
    </w:p>
    <w:p w14:paraId="07B7EA13" w14:textId="4DC6ED7F" w:rsidR="001633FF" w:rsidRPr="001633FF" w:rsidRDefault="001633FF" w:rsidP="001633F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1633FF">
        <w:rPr>
          <w:rFonts w:ascii="Times New Roman" w:hAnsi="Times New Roman" w:cs="Times New Roman"/>
          <w:sz w:val="24"/>
          <w:szCs w:val="24"/>
        </w:rPr>
        <w:t xml:space="preserve">1) Tarbijakaitse ja Tehnilise Järelevalve Amet käesoleva paragrahvi lõike 1 punktides </w:t>
      </w:r>
      <w:commentRangeStart w:id="28"/>
      <w:r w:rsidRPr="001633FF">
        <w:rPr>
          <w:rFonts w:ascii="Times New Roman" w:hAnsi="Times New Roman" w:cs="Times New Roman"/>
          <w:sz w:val="24"/>
          <w:szCs w:val="24"/>
        </w:rPr>
        <w:t>1, 2,</w:t>
      </w:r>
      <w:r w:rsidR="009F3EC8">
        <w:rPr>
          <w:rFonts w:ascii="Times New Roman" w:hAnsi="Times New Roman" w:cs="Times New Roman"/>
          <w:sz w:val="24"/>
          <w:szCs w:val="24"/>
        </w:rPr>
        <w:t xml:space="preserve"> 3</w:t>
      </w:r>
      <w:commentRangeEnd w:id="28"/>
      <w:r w:rsidR="00D9210E">
        <w:rPr>
          <w:rStyle w:val="Kommentaariviide"/>
        </w:rPr>
        <w:commentReference w:id="28"/>
      </w:r>
      <w:r w:rsidR="009F3EC8">
        <w:rPr>
          <w:rFonts w:ascii="Times New Roman" w:hAnsi="Times New Roman" w:cs="Times New Roman"/>
          <w:sz w:val="24"/>
          <w:szCs w:val="24"/>
        </w:rPr>
        <w:t>,</w:t>
      </w:r>
      <w:r w:rsidRPr="001633FF">
        <w:rPr>
          <w:rFonts w:ascii="Times New Roman" w:hAnsi="Times New Roman" w:cs="Times New Roman"/>
          <w:sz w:val="24"/>
          <w:szCs w:val="24"/>
        </w:rPr>
        <w:t xml:space="preserve"> 5 ja 6 nimetatud nõuetele vastavust;</w:t>
      </w:r>
    </w:p>
    <w:p w14:paraId="359B8A09" w14:textId="5919988A" w:rsidR="001633FF" w:rsidRPr="001633FF" w:rsidRDefault="001633FF" w:rsidP="001633F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1633FF">
        <w:rPr>
          <w:rFonts w:ascii="Times New Roman" w:hAnsi="Times New Roman" w:cs="Times New Roman"/>
          <w:sz w:val="24"/>
          <w:szCs w:val="24"/>
        </w:rPr>
        <w:t xml:space="preserve">2) Politsei- ja Piirivalveamet käesoleva paragrahvi </w:t>
      </w:r>
      <w:r w:rsidR="009F3EC8">
        <w:rPr>
          <w:rFonts w:ascii="Times New Roman" w:hAnsi="Times New Roman" w:cs="Times New Roman"/>
          <w:sz w:val="24"/>
          <w:szCs w:val="24"/>
        </w:rPr>
        <w:t xml:space="preserve">lõike 1 </w:t>
      </w:r>
      <w:r w:rsidRPr="001633FF">
        <w:rPr>
          <w:rFonts w:ascii="Times New Roman" w:hAnsi="Times New Roman" w:cs="Times New Roman"/>
          <w:sz w:val="24"/>
          <w:szCs w:val="24"/>
        </w:rPr>
        <w:t>punktis</w:t>
      </w:r>
      <w:r w:rsidR="00B63CCF">
        <w:rPr>
          <w:rFonts w:ascii="Times New Roman" w:hAnsi="Times New Roman" w:cs="Times New Roman"/>
          <w:sz w:val="24"/>
          <w:szCs w:val="24"/>
        </w:rPr>
        <w:t> </w:t>
      </w:r>
      <w:r w:rsidRPr="001633FF">
        <w:rPr>
          <w:rFonts w:ascii="Times New Roman" w:hAnsi="Times New Roman" w:cs="Times New Roman"/>
          <w:sz w:val="24"/>
          <w:szCs w:val="24"/>
        </w:rPr>
        <w:t xml:space="preserve">4 </w:t>
      </w:r>
      <w:r w:rsidR="007E570C">
        <w:rPr>
          <w:rFonts w:ascii="Times New Roman" w:hAnsi="Times New Roman" w:cs="Times New Roman"/>
          <w:sz w:val="24"/>
          <w:szCs w:val="24"/>
        </w:rPr>
        <w:t xml:space="preserve">sätestatud asjaolusid </w:t>
      </w:r>
      <w:del w:id="29" w:author="Mari Koik" w:date="2024-02-23T13:16:00Z">
        <w:r w:rsidR="007E570C" w:rsidDel="00DF73FD">
          <w:rPr>
            <w:rFonts w:ascii="Times New Roman" w:hAnsi="Times New Roman" w:cs="Times New Roman"/>
            <w:sz w:val="24"/>
            <w:szCs w:val="24"/>
          </w:rPr>
          <w:delText>seonduvalt</w:delText>
        </w:r>
        <w:r w:rsidRPr="001633FF" w:rsidDel="00DF73FD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ins w:id="30" w:author="Mari Koik" w:date="2024-02-23T13:16:00Z">
        <w:r w:rsidR="00DF73FD">
          <w:rPr>
            <w:rFonts w:ascii="Times New Roman" w:hAnsi="Times New Roman" w:cs="Times New Roman"/>
            <w:sz w:val="24"/>
            <w:szCs w:val="24"/>
          </w:rPr>
          <w:t xml:space="preserve">seoses </w:t>
        </w:r>
      </w:ins>
      <w:r w:rsidRPr="001633FF">
        <w:rPr>
          <w:rFonts w:ascii="Times New Roman" w:hAnsi="Times New Roman" w:cs="Times New Roman"/>
          <w:sz w:val="24"/>
          <w:szCs w:val="24"/>
        </w:rPr>
        <w:t>avaliku korra</w:t>
      </w:r>
      <w:r w:rsidR="007E570C">
        <w:rPr>
          <w:rFonts w:ascii="Times New Roman" w:hAnsi="Times New Roman" w:cs="Times New Roman"/>
          <w:sz w:val="24"/>
          <w:szCs w:val="24"/>
        </w:rPr>
        <w:t xml:space="preserve"> kaitsega</w:t>
      </w:r>
      <w:r w:rsidRPr="001633FF">
        <w:rPr>
          <w:rFonts w:ascii="Times New Roman" w:hAnsi="Times New Roman" w:cs="Times New Roman"/>
          <w:sz w:val="24"/>
          <w:szCs w:val="24"/>
        </w:rPr>
        <w:t>;</w:t>
      </w:r>
    </w:p>
    <w:p w14:paraId="6DBBADBC" w14:textId="0EED906B" w:rsidR="001633FF" w:rsidRDefault="001633FF" w:rsidP="001633F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1633FF">
        <w:rPr>
          <w:rFonts w:ascii="Times New Roman" w:hAnsi="Times New Roman" w:cs="Times New Roman"/>
          <w:sz w:val="24"/>
          <w:szCs w:val="24"/>
        </w:rPr>
        <w:t xml:space="preserve">3) Kaitsepolitseiamet käesoleva paragrahvi lõike 1 punktis 4 </w:t>
      </w:r>
      <w:r w:rsidR="007E570C">
        <w:rPr>
          <w:rFonts w:ascii="Times New Roman" w:hAnsi="Times New Roman" w:cs="Times New Roman"/>
          <w:sz w:val="24"/>
          <w:szCs w:val="24"/>
        </w:rPr>
        <w:t>sätestatud asjaolusid</w:t>
      </w:r>
      <w:r w:rsidRPr="001633FF">
        <w:rPr>
          <w:rFonts w:ascii="Times New Roman" w:hAnsi="Times New Roman" w:cs="Times New Roman"/>
          <w:sz w:val="24"/>
          <w:szCs w:val="24"/>
        </w:rPr>
        <w:t xml:space="preserve"> </w:t>
      </w:r>
      <w:del w:id="31" w:author="Mari Koik" w:date="2024-02-23T13:16:00Z">
        <w:r w:rsidR="009F3EC8" w:rsidDel="00DF73FD">
          <w:rPr>
            <w:rFonts w:ascii="Times New Roman" w:hAnsi="Times New Roman" w:cs="Times New Roman"/>
            <w:sz w:val="24"/>
            <w:szCs w:val="24"/>
          </w:rPr>
          <w:delText xml:space="preserve">seonduvalt </w:delText>
        </w:r>
      </w:del>
      <w:ins w:id="32" w:author="Mari Koik" w:date="2024-02-23T13:16:00Z">
        <w:r w:rsidR="00DF73FD">
          <w:rPr>
            <w:rFonts w:ascii="Times New Roman" w:hAnsi="Times New Roman" w:cs="Times New Roman"/>
            <w:sz w:val="24"/>
            <w:szCs w:val="24"/>
          </w:rPr>
          <w:t xml:space="preserve">seoses </w:t>
        </w:r>
      </w:ins>
      <w:r w:rsidRPr="001633FF">
        <w:rPr>
          <w:rFonts w:ascii="Times New Roman" w:hAnsi="Times New Roman" w:cs="Times New Roman"/>
          <w:sz w:val="24"/>
          <w:szCs w:val="24"/>
        </w:rPr>
        <w:t>riigi julgeoleku</w:t>
      </w:r>
      <w:r w:rsidR="007E570C">
        <w:rPr>
          <w:rFonts w:ascii="Times New Roman" w:hAnsi="Times New Roman" w:cs="Times New Roman"/>
          <w:sz w:val="24"/>
          <w:szCs w:val="24"/>
        </w:rPr>
        <w:t xml:space="preserve"> kaitsega</w:t>
      </w:r>
      <w:r w:rsidRPr="001633FF">
        <w:rPr>
          <w:rFonts w:ascii="Times New Roman" w:hAnsi="Times New Roman" w:cs="Times New Roman"/>
          <w:sz w:val="24"/>
          <w:szCs w:val="24"/>
        </w:rPr>
        <w:t>.</w:t>
      </w:r>
    </w:p>
    <w:p w14:paraId="7B94FAB3" w14:textId="77777777" w:rsidR="001633FF" w:rsidRDefault="001633FF" w:rsidP="006002D4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4E78E2B4" w14:textId="1A4CD1C5" w:rsidR="00446196" w:rsidRPr="00822E84" w:rsidRDefault="00446196" w:rsidP="006002D4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2E84">
        <w:rPr>
          <w:rFonts w:ascii="Times New Roman" w:hAnsi="Times New Roman" w:cs="Times New Roman"/>
          <w:b/>
          <w:bCs/>
          <w:sz w:val="24"/>
          <w:szCs w:val="24"/>
        </w:rPr>
        <w:t>§ 15</w:t>
      </w:r>
      <w:r w:rsidR="00374E22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3</w:t>
      </w:r>
      <w:r w:rsidR="00822E84" w:rsidRPr="00822E8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22E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A0DA3">
        <w:rPr>
          <w:rFonts w:ascii="Times New Roman" w:hAnsi="Times New Roman" w:cs="Times New Roman"/>
          <w:b/>
          <w:bCs/>
          <w:sz w:val="24"/>
          <w:szCs w:val="24"/>
        </w:rPr>
        <w:t>Piiranguga lõhkeaine lähteaine k</w:t>
      </w:r>
      <w:r w:rsidR="00822E84" w:rsidRPr="00822E84">
        <w:rPr>
          <w:rFonts w:ascii="Times New Roman" w:hAnsi="Times New Roman" w:cs="Times New Roman"/>
          <w:b/>
          <w:bCs/>
          <w:sz w:val="24"/>
          <w:szCs w:val="24"/>
        </w:rPr>
        <w:t xml:space="preserve">asutamise loa taotleja </w:t>
      </w:r>
      <w:commentRangeStart w:id="33"/>
      <w:r w:rsidR="00822E84" w:rsidRPr="00822E84">
        <w:rPr>
          <w:rFonts w:ascii="Times New Roman" w:hAnsi="Times New Roman" w:cs="Times New Roman"/>
          <w:b/>
          <w:bCs/>
          <w:sz w:val="24"/>
          <w:szCs w:val="24"/>
        </w:rPr>
        <w:t>tervise</w:t>
      </w:r>
      <w:r w:rsidR="00EE7BCE">
        <w:rPr>
          <w:rFonts w:ascii="Times New Roman" w:hAnsi="Times New Roman" w:cs="Times New Roman"/>
          <w:b/>
          <w:bCs/>
          <w:sz w:val="24"/>
          <w:szCs w:val="24"/>
        </w:rPr>
        <w:t>kontroll</w:t>
      </w:r>
      <w:commentRangeEnd w:id="33"/>
      <w:r w:rsidR="009F0ABF">
        <w:rPr>
          <w:rStyle w:val="Kommentaariviide"/>
        </w:rPr>
        <w:commentReference w:id="33"/>
      </w:r>
    </w:p>
    <w:p w14:paraId="0E9DE823" w14:textId="77777777" w:rsidR="00446196" w:rsidRDefault="00446196" w:rsidP="006002D4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ADF4AE6" w14:textId="395FE69E" w:rsidR="004E3232" w:rsidRDefault="004E3232" w:rsidP="006002D4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 w:rsidR="00D53538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Füüsilisest isikust t</w:t>
      </w:r>
      <w:r w:rsidRPr="00F0423B">
        <w:rPr>
          <w:rFonts w:ascii="Times New Roman" w:hAnsi="Times New Roman" w:cs="Times New Roman"/>
          <w:sz w:val="24"/>
          <w:szCs w:val="24"/>
        </w:rPr>
        <w:t xml:space="preserve">aotleja või juriidilisest isikust taotleja </w:t>
      </w:r>
      <w:r>
        <w:rPr>
          <w:rFonts w:ascii="Times New Roman" w:hAnsi="Times New Roman" w:cs="Times New Roman"/>
          <w:sz w:val="24"/>
          <w:szCs w:val="24"/>
        </w:rPr>
        <w:t>juhatuse lii</w:t>
      </w:r>
      <w:r w:rsidR="00967891">
        <w:rPr>
          <w:rFonts w:ascii="Times New Roman" w:hAnsi="Times New Roman" w:cs="Times New Roman"/>
          <w:sz w:val="24"/>
          <w:szCs w:val="24"/>
        </w:rPr>
        <w:t>kmed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423B">
        <w:rPr>
          <w:rFonts w:ascii="Times New Roman" w:hAnsi="Times New Roman" w:cs="Times New Roman"/>
          <w:sz w:val="24"/>
          <w:szCs w:val="24"/>
        </w:rPr>
        <w:t>pea</w:t>
      </w:r>
      <w:r w:rsidR="00967891">
        <w:rPr>
          <w:rFonts w:ascii="Times New Roman" w:hAnsi="Times New Roman" w:cs="Times New Roman"/>
          <w:sz w:val="24"/>
          <w:szCs w:val="24"/>
        </w:rPr>
        <w:t>vad</w:t>
      </w:r>
      <w:r w:rsidRPr="00F042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olema psüühiliselt ja füüsiliselt võimelised kasutama piiranguga lõhkeaine lähteainet ning neil ei tohi olla haigusi </w:t>
      </w:r>
      <w:del w:id="34" w:author="Mari Koik" w:date="2024-02-23T13:17:00Z">
        <w:r w:rsidDel="00DF73FD">
          <w:rPr>
            <w:rFonts w:ascii="Times New Roman" w:hAnsi="Times New Roman" w:cs="Times New Roman"/>
            <w:sz w:val="24"/>
            <w:szCs w:val="24"/>
          </w:rPr>
          <w:delText xml:space="preserve">või </w:delText>
        </w:r>
      </w:del>
      <w:ins w:id="35" w:author="Mari Koik" w:date="2024-02-23T13:17:00Z">
        <w:r w:rsidR="00DF73FD">
          <w:rPr>
            <w:rFonts w:ascii="Times New Roman" w:hAnsi="Times New Roman" w:cs="Times New Roman"/>
            <w:sz w:val="24"/>
            <w:szCs w:val="24"/>
          </w:rPr>
          <w:t xml:space="preserve">ega </w:t>
        </w:r>
      </w:ins>
      <w:r>
        <w:rPr>
          <w:rFonts w:ascii="Times New Roman" w:hAnsi="Times New Roman" w:cs="Times New Roman"/>
          <w:sz w:val="24"/>
          <w:szCs w:val="24"/>
        </w:rPr>
        <w:t xml:space="preserve">tervisehäireid, mis takistavad piiranguga lõhkeaine lähteaine ohutut kasutamist. </w:t>
      </w:r>
    </w:p>
    <w:p w14:paraId="43493EA2" w14:textId="77777777" w:rsidR="004E3232" w:rsidRDefault="004E3232" w:rsidP="006002D4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DB82310" w14:textId="71BD3521" w:rsidR="00472FE4" w:rsidRDefault="004E3232" w:rsidP="006002D4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 w:rsidR="00D53538">
        <w:rPr>
          <w:rFonts w:ascii="Times New Roman" w:hAnsi="Times New Roman" w:cs="Times New Roman"/>
          <w:sz w:val="24"/>
          <w:szCs w:val="24"/>
        </w:rPr>
        <w:t> </w:t>
      </w:r>
      <w:r w:rsidR="00E65B22" w:rsidRPr="00E65B22">
        <w:rPr>
          <w:rFonts w:ascii="Times New Roman" w:hAnsi="Times New Roman" w:cs="Times New Roman"/>
          <w:sz w:val="24"/>
          <w:szCs w:val="24"/>
        </w:rPr>
        <w:t>Füüsilisest isikust taotleja</w:t>
      </w:r>
      <w:r w:rsidR="00AC7961">
        <w:rPr>
          <w:rFonts w:ascii="Times New Roman" w:hAnsi="Times New Roman" w:cs="Times New Roman"/>
          <w:sz w:val="24"/>
          <w:szCs w:val="24"/>
        </w:rPr>
        <w:t>l</w:t>
      </w:r>
      <w:r w:rsidR="00E65B22" w:rsidRPr="00E65B22">
        <w:rPr>
          <w:rFonts w:ascii="Times New Roman" w:hAnsi="Times New Roman" w:cs="Times New Roman"/>
          <w:sz w:val="24"/>
          <w:szCs w:val="24"/>
        </w:rPr>
        <w:t xml:space="preserve"> või juriidilisest isikust taotleja juhatuse liikm</w:t>
      </w:r>
      <w:r w:rsidR="00395A0E">
        <w:rPr>
          <w:rFonts w:ascii="Times New Roman" w:hAnsi="Times New Roman" w:cs="Times New Roman"/>
          <w:sz w:val="24"/>
          <w:szCs w:val="24"/>
        </w:rPr>
        <w:t>e</w:t>
      </w:r>
      <w:r w:rsidR="00967891">
        <w:rPr>
          <w:rFonts w:ascii="Times New Roman" w:hAnsi="Times New Roman" w:cs="Times New Roman"/>
          <w:sz w:val="24"/>
          <w:szCs w:val="24"/>
        </w:rPr>
        <w:t>te</w:t>
      </w:r>
      <w:r w:rsidR="00395A0E">
        <w:rPr>
          <w:rFonts w:ascii="Times New Roman" w:hAnsi="Times New Roman" w:cs="Times New Roman"/>
          <w:sz w:val="24"/>
          <w:szCs w:val="24"/>
        </w:rPr>
        <w:t>l</w:t>
      </w:r>
      <w:r w:rsidR="00E65B22" w:rsidRPr="00E65B22">
        <w:rPr>
          <w:rFonts w:ascii="Times New Roman" w:hAnsi="Times New Roman" w:cs="Times New Roman"/>
          <w:sz w:val="24"/>
          <w:szCs w:val="24"/>
        </w:rPr>
        <w:t xml:space="preserve"> </w:t>
      </w:r>
      <w:del w:id="36" w:author="Mari Koik" w:date="2024-02-23T13:17:00Z">
        <w:r w:rsidR="00E65B22" w:rsidRPr="00E65B22" w:rsidDel="00DF73FD">
          <w:rPr>
            <w:rFonts w:ascii="Times New Roman" w:hAnsi="Times New Roman" w:cs="Times New Roman"/>
            <w:sz w:val="24"/>
            <w:szCs w:val="24"/>
          </w:rPr>
          <w:delText>pea</w:delText>
        </w:r>
        <w:r w:rsidR="00967891" w:rsidDel="00DF73FD">
          <w:rPr>
            <w:rFonts w:ascii="Times New Roman" w:hAnsi="Times New Roman" w:cs="Times New Roman"/>
            <w:sz w:val="24"/>
            <w:szCs w:val="24"/>
          </w:rPr>
          <w:delText>vad</w:delText>
        </w:r>
        <w:r w:rsidR="00E65B22" w:rsidRPr="00E65B22" w:rsidDel="00DF73FD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ins w:id="37" w:author="Mari Koik" w:date="2024-02-23T13:17:00Z">
        <w:r w:rsidR="00DF73FD" w:rsidRPr="00E65B22">
          <w:rPr>
            <w:rFonts w:ascii="Times New Roman" w:hAnsi="Times New Roman" w:cs="Times New Roman"/>
            <w:sz w:val="24"/>
            <w:szCs w:val="24"/>
          </w:rPr>
          <w:t>pea</w:t>
        </w:r>
        <w:r w:rsidR="00DF73FD">
          <w:rPr>
            <w:rFonts w:ascii="Times New Roman" w:hAnsi="Times New Roman" w:cs="Times New Roman"/>
            <w:sz w:val="24"/>
            <w:szCs w:val="24"/>
          </w:rPr>
          <w:t>b</w:t>
        </w:r>
        <w:r w:rsidR="00DF73FD" w:rsidRPr="00E65B22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E65B22" w:rsidRPr="00E65B22">
        <w:rPr>
          <w:rFonts w:ascii="Times New Roman" w:hAnsi="Times New Roman" w:cs="Times New Roman"/>
          <w:sz w:val="24"/>
          <w:szCs w:val="24"/>
        </w:rPr>
        <w:t>o</w:t>
      </w:r>
      <w:r w:rsidR="00395A0E">
        <w:rPr>
          <w:rFonts w:ascii="Times New Roman" w:hAnsi="Times New Roman" w:cs="Times New Roman"/>
          <w:sz w:val="24"/>
          <w:szCs w:val="24"/>
        </w:rPr>
        <w:t>le</w:t>
      </w:r>
      <w:r w:rsidR="00E65B22" w:rsidRPr="00E65B22">
        <w:rPr>
          <w:rFonts w:ascii="Times New Roman" w:hAnsi="Times New Roman" w:cs="Times New Roman"/>
          <w:sz w:val="24"/>
          <w:szCs w:val="24"/>
        </w:rPr>
        <w:t>ma liiklusseaduse §</w:t>
      </w:r>
      <w:r w:rsidR="00F65E18">
        <w:rPr>
          <w:rFonts w:ascii="Times New Roman" w:hAnsi="Times New Roman" w:cs="Times New Roman"/>
          <w:sz w:val="24"/>
          <w:szCs w:val="24"/>
        </w:rPr>
        <w:t> </w:t>
      </w:r>
      <w:r w:rsidR="00E65B22" w:rsidRPr="00E65B22">
        <w:rPr>
          <w:rFonts w:ascii="Times New Roman" w:hAnsi="Times New Roman" w:cs="Times New Roman"/>
          <w:sz w:val="24"/>
          <w:szCs w:val="24"/>
        </w:rPr>
        <w:t>101 lõikes</w:t>
      </w:r>
      <w:r w:rsidR="00F65E18">
        <w:rPr>
          <w:rFonts w:ascii="Times New Roman" w:hAnsi="Times New Roman" w:cs="Times New Roman"/>
          <w:sz w:val="24"/>
          <w:szCs w:val="24"/>
        </w:rPr>
        <w:t> </w:t>
      </w:r>
      <w:r w:rsidR="00E65B22" w:rsidRPr="00E65B22">
        <w:rPr>
          <w:rFonts w:ascii="Times New Roman" w:hAnsi="Times New Roman" w:cs="Times New Roman"/>
          <w:sz w:val="24"/>
          <w:szCs w:val="24"/>
        </w:rPr>
        <w:t xml:space="preserve">1 nimetatud </w:t>
      </w:r>
      <w:commentRangeStart w:id="38"/>
      <w:r w:rsidR="00E65B22" w:rsidRPr="00E65B22">
        <w:rPr>
          <w:rFonts w:ascii="Times New Roman" w:hAnsi="Times New Roman" w:cs="Times New Roman"/>
          <w:sz w:val="24"/>
          <w:szCs w:val="24"/>
        </w:rPr>
        <w:t>tervisetõend</w:t>
      </w:r>
      <w:commentRangeEnd w:id="38"/>
      <w:r w:rsidR="009F0ABF">
        <w:rPr>
          <w:rStyle w:val="Kommentaariviide"/>
        </w:rPr>
        <w:commentReference w:id="38"/>
      </w:r>
      <w:r w:rsidR="00E65B22" w:rsidRPr="00E65B22">
        <w:rPr>
          <w:rFonts w:ascii="Times New Roman" w:hAnsi="Times New Roman" w:cs="Times New Roman"/>
          <w:sz w:val="24"/>
          <w:szCs w:val="24"/>
        </w:rPr>
        <w:t xml:space="preserve"> ja </w:t>
      </w:r>
      <w:r w:rsidR="00395A0E">
        <w:rPr>
          <w:rFonts w:ascii="Times New Roman" w:hAnsi="Times New Roman" w:cs="Times New Roman"/>
          <w:sz w:val="24"/>
          <w:szCs w:val="24"/>
        </w:rPr>
        <w:t xml:space="preserve">nad peavad </w:t>
      </w:r>
      <w:r w:rsidR="00E65B22" w:rsidRPr="00E65B22">
        <w:rPr>
          <w:rFonts w:ascii="Times New Roman" w:hAnsi="Times New Roman" w:cs="Times New Roman"/>
          <w:sz w:val="24"/>
          <w:szCs w:val="24"/>
        </w:rPr>
        <w:t xml:space="preserve">vastama </w:t>
      </w:r>
      <w:r w:rsidR="00FF685E">
        <w:rPr>
          <w:rFonts w:ascii="Times New Roman" w:hAnsi="Times New Roman" w:cs="Times New Roman"/>
          <w:sz w:val="24"/>
          <w:szCs w:val="24"/>
        </w:rPr>
        <w:t xml:space="preserve">sama </w:t>
      </w:r>
      <w:r w:rsidR="00E65B22" w:rsidRPr="00E65B22">
        <w:rPr>
          <w:rFonts w:ascii="Times New Roman" w:hAnsi="Times New Roman" w:cs="Times New Roman"/>
          <w:sz w:val="24"/>
          <w:szCs w:val="24"/>
        </w:rPr>
        <w:t>seaduse §</w:t>
      </w:r>
      <w:r w:rsidR="00ED0F14">
        <w:rPr>
          <w:rFonts w:ascii="Times New Roman" w:hAnsi="Times New Roman" w:cs="Times New Roman"/>
          <w:sz w:val="24"/>
          <w:szCs w:val="24"/>
        </w:rPr>
        <w:t> </w:t>
      </w:r>
      <w:r w:rsidR="00E65B22" w:rsidRPr="00E65B22">
        <w:rPr>
          <w:rFonts w:ascii="Times New Roman" w:hAnsi="Times New Roman" w:cs="Times New Roman"/>
          <w:sz w:val="24"/>
          <w:szCs w:val="24"/>
        </w:rPr>
        <w:t>97 lõi</w:t>
      </w:r>
      <w:r w:rsidR="00395A0E">
        <w:rPr>
          <w:rFonts w:ascii="Times New Roman" w:hAnsi="Times New Roman" w:cs="Times New Roman"/>
          <w:sz w:val="24"/>
          <w:szCs w:val="24"/>
        </w:rPr>
        <w:t>k</w:t>
      </w:r>
      <w:r w:rsidR="000A46CE">
        <w:rPr>
          <w:rFonts w:ascii="Times New Roman" w:hAnsi="Times New Roman" w:cs="Times New Roman"/>
          <w:sz w:val="24"/>
          <w:szCs w:val="24"/>
        </w:rPr>
        <w:t>es</w:t>
      </w:r>
      <w:r w:rsidR="00ED0F14">
        <w:rPr>
          <w:rFonts w:ascii="Times New Roman" w:hAnsi="Times New Roman" w:cs="Times New Roman"/>
          <w:sz w:val="24"/>
          <w:szCs w:val="24"/>
        </w:rPr>
        <w:t> </w:t>
      </w:r>
      <w:r w:rsidR="00E65B22" w:rsidRPr="00E65B22">
        <w:rPr>
          <w:rFonts w:ascii="Times New Roman" w:hAnsi="Times New Roman" w:cs="Times New Roman"/>
          <w:sz w:val="24"/>
          <w:szCs w:val="24"/>
        </w:rPr>
        <w:t xml:space="preserve">7 </w:t>
      </w:r>
      <w:r w:rsidR="000A46CE">
        <w:rPr>
          <w:rFonts w:ascii="Times New Roman" w:hAnsi="Times New Roman" w:cs="Times New Roman"/>
          <w:sz w:val="24"/>
          <w:szCs w:val="24"/>
        </w:rPr>
        <w:t xml:space="preserve">või 8 </w:t>
      </w:r>
      <w:r w:rsidR="001035E7">
        <w:rPr>
          <w:rFonts w:ascii="Times New Roman" w:hAnsi="Times New Roman" w:cs="Times New Roman"/>
          <w:sz w:val="24"/>
          <w:szCs w:val="24"/>
        </w:rPr>
        <w:t xml:space="preserve">nimetatud kategooria juhiloa omajale </w:t>
      </w:r>
      <w:r w:rsidR="00E65B22" w:rsidRPr="00E65B22">
        <w:rPr>
          <w:rFonts w:ascii="Times New Roman" w:hAnsi="Times New Roman" w:cs="Times New Roman"/>
          <w:sz w:val="24"/>
          <w:szCs w:val="24"/>
        </w:rPr>
        <w:t>esitat</w:t>
      </w:r>
      <w:r w:rsidR="00AE53CE">
        <w:rPr>
          <w:rFonts w:ascii="Times New Roman" w:hAnsi="Times New Roman" w:cs="Times New Roman"/>
          <w:sz w:val="24"/>
          <w:szCs w:val="24"/>
        </w:rPr>
        <w:t>ud</w:t>
      </w:r>
      <w:r w:rsidR="00E65B22" w:rsidRPr="00E65B22">
        <w:rPr>
          <w:rFonts w:ascii="Times New Roman" w:hAnsi="Times New Roman" w:cs="Times New Roman"/>
          <w:sz w:val="24"/>
          <w:szCs w:val="24"/>
        </w:rPr>
        <w:t xml:space="preserve"> tervisenõuetele.</w:t>
      </w:r>
    </w:p>
    <w:p w14:paraId="20B3EFE7" w14:textId="77777777" w:rsidR="008408EB" w:rsidRDefault="008408EB" w:rsidP="006002D4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7B6535D" w14:textId="476C068F" w:rsidR="00015FA5" w:rsidRDefault="00472FE4" w:rsidP="000B5B9D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4A12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3376C3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A04A12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526ECA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0A0DA3">
        <w:rPr>
          <w:rFonts w:ascii="Times New Roman" w:hAnsi="Times New Roman" w:cs="Times New Roman"/>
          <w:b/>
          <w:bCs/>
          <w:sz w:val="24"/>
          <w:szCs w:val="24"/>
        </w:rPr>
        <w:t>Piiranguga lõhkeaine lähteaine k</w:t>
      </w:r>
      <w:r w:rsidRPr="00982AED">
        <w:rPr>
          <w:rFonts w:ascii="Times New Roman" w:hAnsi="Times New Roman" w:cs="Times New Roman"/>
          <w:b/>
          <w:bCs/>
          <w:sz w:val="24"/>
          <w:szCs w:val="24"/>
        </w:rPr>
        <w:t xml:space="preserve">asutamise loa </w:t>
      </w:r>
      <w:r w:rsidR="00465823">
        <w:rPr>
          <w:rFonts w:ascii="Times New Roman" w:hAnsi="Times New Roman" w:cs="Times New Roman"/>
          <w:b/>
          <w:bCs/>
          <w:sz w:val="24"/>
          <w:szCs w:val="24"/>
        </w:rPr>
        <w:t xml:space="preserve">taotluse </w:t>
      </w:r>
      <w:r w:rsidR="0000122D">
        <w:rPr>
          <w:rFonts w:ascii="Times New Roman" w:hAnsi="Times New Roman" w:cs="Times New Roman"/>
          <w:b/>
          <w:bCs/>
          <w:sz w:val="24"/>
          <w:szCs w:val="24"/>
        </w:rPr>
        <w:t xml:space="preserve">lahendamine ja </w:t>
      </w:r>
      <w:r w:rsidR="00465823">
        <w:rPr>
          <w:rFonts w:ascii="Times New Roman" w:hAnsi="Times New Roman" w:cs="Times New Roman"/>
          <w:b/>
          <w:bCs/>
          <w:sz w:val="24"/>
          <w:szCs w:val="24"/>
        </w:rPr>
        <w:t>kooskõlastamine</w:t>
      </w:r>
    </w:p>
    <w:p w14:paraId="58777E12" w14:textId="77777777" w:rsidR="008408EB" w:rsidRDefault="008408EB" w:rsidP="000B5B9D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08A9048F" w14:textId="156991CA" w:rsidR="00A55F11" w:rsidRDefault="00015FA5" w:rsidP="000B5B9D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46582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="0017058F">
        <w:rPr>
          <w:rFonts w:ascii="Times New Roman" w:hAnsi="Times New Roman" w:cs="Times New Roman"/>
          <w:sz w:val="24"/>
          <w:szCs w:val="24"/>
        </w:rPr>
        <w:t> </w:t>
      </w:r>
      <w:r w:rsidR="005319AB">
        <w:rPr>
          <w:rFonts w:ascii="Times New Roman" w:hAnsi="Times New Roman" w:cs="Times New Roman"/>
          <w:sz w:val="24"/>
          <w:szCs w:val="24"/>
        </w:rPr>
        <w:t xml:space="preserve">Tarbijakaitse ja Tehnilise Järelevalve Amet </w:t>
      </w:r>
      <w:r w:rsidR="00DF015C">
        <w:rPr>
          <w:rFonts w:ascii="Times New Roman" w:hAnsi="Times New Roman" w:cs="Times New Roman"/>
          <w:sz w:val="24"/>
          <w:szCs w:val="24"/>
        </w:rPr>
        <w:t xml:space="preserve">lahendab </w:t>
      </w:r>
      <w:r w:rsidR="003D3828">
        <w:rPr>
          <w:rFonts w:ascii="Times New Roman" w:hAnsi="Times New Roman" w:cs="Times New Roman"/>
          <w:sz w:val="24"/>
          <w:szCs w:val="24"/>
        </w:rPr>
        <w:t xml:space="preserve">piiranguga lõhkeaine lähteaine </w:t>
      </w:r>
      <w:r w:rsidR="005319AB" w:rsidRPr="00324C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kasutamise </w:t>
      </w:r>
      <w:r w:rsidR="005319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loa </w:t>
      </w:r>
      <w:r w:rsidR="005319AB">
        <w:rPr>
          <w:rFonts w:ascii="Times New Roman" w:hAnsi="Times New Roman" w:cs="Times New Roman"/>
          <w:sz w:val="24"/>
          <w:szCs w:val="24"/>
        </w:rPr>
        <w:t xml:space="preserve">taotluse </w:t>
      </w:r>
      <w:r w:rsidR="00702F28">
        <w:rPr>
          <w:rFonts w:ascii="Times New Roman" w:hAnsi="Times New Roman" w:cs="Times New Roman"/>
          <w:sz w:val="24"/>
          <w:szCs w:val="24"/>
        </w:rPr>
        <w:t>3</w:t>
      </w:r>
      <w:r w:rsidR="005319AB">
        <w:rPr>
          <w:rFonts w:ascii="Times New Roman" w:hAnsi="Times New Roman" w:cs="Times New Roman"/>
          <w:sz w:val="24"/>
          <w:szCs w:val="24"/>
        </w:rPr>
        <w:t>0</w:t>
      </w:r>
      <w:r w:rsidR="001C09A5">
        <w:rPr>
          <w:rFonts w:ascii="Times New Roman" w:hAnsi="Times New Roman" w:cs="Times New Roman"/>
          <w:sz w:val="24"/>
          <w:szCs w:val="24"/>
        </w:rPr>
        <w:t> </w:t>
      </w:r>
      <w:r w:rsidR="005319AB">
        <w:rPr>
          <w:rFonts w:ascii="Times New Roman" w:hAnsi="Times New Roman" w:cs="Times New Roman"/>
          <w:sz w:val="24"/>
          <w:szCs w:val="24"/>
        </w:rPr>
        <w:t>päeva jooksul</w:t>
      </w:r>
      <w:r w:rsidR="00F040D7">
        <w:rPr>
          <w:rFonts w:ascii="Times New Roman" w:hAnsi="Times New Roman" w:cs="Times New Roman"/>
          <w:sz w:val="24"/>
          <w:szCs w:val="24"/>
        </w:rPr>
        <w:t xml:space="preserve"> </w:t>
      </w:r>
      <w:r w:rsidR="00096336">
        <w:rPr>
          <w:rFonts w:ascii="Times New Roman" w:hAnsi="Times New Roman" w:cs="Times New Roman"/>
          <w:sz w:val="24"/>
          <w:szCs w:val="24"/>
        </w:rPr>
        <w:t xml:space="preserve">käesoleva paragrahvi </w:t>
      </w:r>
      <w:r w:rsidR="00F040D7" w:rsidRPr="008408EB">
        <w:rPr>
          <w:rFonts w:ascii="Times New Roman" w:hAnsi="Times New Roman" w:cs="Times New Roman"/>
          <w:sz w:val="24"/>
          <w:szCs w:val="24"/>
        </w:rPr>
        <w:t>lõikes</w:t>
      </w:r>
      <w:r w:rsidR="001C09A5">
        <w:rPr>
          <w:rFonts w:ascii="Times New Roman" w:hAnsi="Times New Roman" w:cs="Times New Roman"/>
          <w:sz w:val="24"/>
          <w:szCs w:val="24"/>
        </w:rPr>
        <w:t> </w:t>
      </w:r>
      <w:r w:rsidR="008408EB" w:rsidRPr="008408EB">
        <w:rPr>
          <w:rFonts w:ascii="Times New Roman" w:hAnsi="Times New Roman" w:cs="Times New Roman"/>
          <w:sz w:val="24"/>
          <w:szCs w:val="24"/>
        </w:rPr>
        <w:t>2</w:t>
      </w:r>
      <w:r w:rsidR="0045372A" w:rsidRPr="008408EB">
        <w:rPr>
          <w:rFonts w:ascii="Times New Roman" w:hAnsi="Times New Roman" w:cs="Times New Roman"/>
          <w:sz w:val="24"/>
          <w:szCs w:val="24"/>
        </w:rPr>
        <w:t xml:space="preserve"> </w:t>
      </w:r>
      <w:r w:rsidR="00F040D7" w:rsidRPr="008408EB">
        <w:rPr>
          <w:rFonts w:ascii="Times New Roman" w:hAnsi="Times New Roman" w:cs="Times New Roman"/>
          <w:sz w:val="24"/>
          <w:szCs w:val="24"/>
        </w:rPr>
        <w:t>sätestatud kooskõlastuse</w:t>
      </w:r>
      <w:r w:rsidR="00F040D7">
        <w:rPr>
          <w:rFonts w:ascii="Times New Roman" w:hAnsi="Times New Roman" w:cs="Times New Roman"/>
          <w:sz w:val="24"/>
          <w:szCs w:val="24"/>
        </w:rPr>
        <w:t xml:space="preserve"> saamisest</w:t>
      </w:r>
      <w:r w:rsidR="0035162C">
        <w:rPr>
          <w:rFonts w:ascii="Times New Roman" w:hAnsi="Times New Roman" w:cs="Times New Roman"/>
          <w:sz w:val="24"/>
          <w:szCs w:val="24"/>
        </w:rPr>
        <w:t xml:space="preserve"> arvates</w:t>
      </w:r>
      <w:r w:rsidR="00F9227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7209965" w14:textId="77777777" w:rsidR="00906796" w:rsidRDefault="00906796" w:rsidP="000B5B9D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8A9A16B" w14:textId="707FD26C" w:rsidR="008413FC" w:rsidRPr="00D65E29" w:rsidRDefault="00906796" w:rsidP="000B5B9D">
      <w:pPr>
        <w:pStyle w:val="Vahedeta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465823">
        <w:rPr>
          <w:rFonts w:ascii="Times New Roman" w:hAnsi="Times New Roman" w:cs="Times New Roman"/>
          <w:sz w:val="24"/>
          <w:szCs w:val="24"/>
        </w:rPr>
        <w:t>2</w:t>
      </w:r>
      <w:bookmarkStart w:id="39" w:name="_Hlk117862522"/>
      <w:r>
        <w:rPr>
          <w:rFonts w:ascii="Times New Roman" w:hAnsi="Times New Roman" w:cs="Times New Roman"/>
          <w:sz w:val="24"/>
          <w:szCs w:val="24"/>
        </w:rPr>
        <w:t>)</w:t>
      </w:r>
      <w:bookmarkStart w:id="40" w:name="_Hlk121837946"/>
      <w:bookmarkStart w:id="41" w:name="_Hlk118984891"/>
      <w:r w:rsidR="0017058F">
        <w:rPr>
          <w:rFonts w:ascii="Times New Roman" w:hAnsi="Times New Roman" w:cs="Times New Roman"/>
          <w:sz w:val="24"/>
          <w:szCs w:val="24"/>
        </w:rPr>
        <w:t> </w:t>
      </w:r>
      <w:r w:rsidR="00CB467D" w:rsidRPr="00CB467D">
        <w:rPr>
          <w:rFonts w:ascii="Times New Roman" w:hAnsi="Times New Roman" w:cs="Times New Roman"/>
          <w:sz w:val="24"/>
          <w:szCs w:val="24"/>
        </w:rPr>
        <w:t xml:space="preserve">Tarbijakaitse ja Tehnilise Järelevalve Amet edastab </w:t>
      </w:r>
      <w:r w:rsidR="003D3828">
        <w:rPr>
          <w:rFonts w:ascii="Times New Roman" w:hAnsi="Times New Roman" w:cs="Times New Roman"/>
          <w:sz w:val="24"/>
          <w:szCs w:val="24"/>
        </w:rPr>
        <w:t xml:space="preserve">piiranguga lõhkeaine lähteaine </w:t>
      </w:r>
      <w:r w:rsidR="00CB467D" w:rsidRPr="00CB467D">
        <w:rPr>
          <w:rFonts w:ascii="Times New Roman" w:hAnsi="Times New Roman" w:cs="Times New Roman"/>
          <w:sz w:val="24"/>
          <w:szCs w:val="24"/>
        </w:rPr>
        <w:t xml:space="preserve">kasutamise loa taotluse Politsei- ja Piirivalveametile ning Kaitsepolitseiametile, kes </w:t>
      </w:r>
      <w:r w:rsidR="00852D91">
        <w:rPr>
          <w:rFonts w:ascii="Times New Roman" w:hAnsi="Times New Roman" w:cs="Times New Roman"/>
          <w:sz w:val="24"/>
          <w:szCs w:val="24"/>
        </w:rPr>
        <w:t>käesoleva seaduse §</w:t>
      </w:r>
      <w:r w:rsidR="00273C61">
        <w:rPr>
          <w:rFonts w:ascii="Times New Roman" w:hAnsi="Times New Roman" w:cs="Times New Roman"/>
          <w:sz w:val="24"/>
          <w:szCs w:val="24"/>
        </w:rPr>
        <w:t> </w:t>
      </w:r>
      <w:r w:rsidR="00852D91">
        <w:rPr>
          <w:rFonts w:ascii="Times New Roman" w:hAnsi="Times New Roman" w:cs="Times New Roman"/>
          <w:sz w:val="24"/>
          <w:szCs w:val="24"/>
        </w:rPr>
        <w:t>15</w:t>
      </w:r>
      <w:r w:rsidR="00852D9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52D91">
        <w:rPr>
          <w:rFonts w:ascii="Times New Roman" w:hAnsi="Times New Roman" w:cs="Times New Roman"/>
          <w:sz w:val="24"/>
          <w:szCs w:val="24"/>
        </w:rPr>
        <w:t xml:space="preserve"> </w:t>
      </w:r>
      <w:r w:rsidR="00520CFD">
        <w:rPr>
          <w:rFonts w:ascii="Times New Roman" w:hAnsi="Times New Roman" w:cs="Times New Roman"/>
          <w:sz w:val="24"/>
          <w:szCs w:val="24"/>
        </w:rPr>
        <w:t xml:space="preserve">lõike </w:t>
      </w:r>
      <w:r w:rsidR="00AE586C">
        <w:rPr>
          <w:rFonts w:ascii="Times New Roman" w:hAnsi="Times New Roman" w:cs="Times New Roman"/>
          <w:sz w:val="24"/>
          <w:szCs w:val="24"/>
        </w:rPr>
        <w:t xml:space="preserve">2 </w:t>
      </w:r>
      <w:r w:rsidR="00520CFD">
        <w:rPr>
          <w:rFonts w:ascii="Times New Roman" w:hAnsi="Times New Roman" w:cs="Times New Roman"/>
          <w:sz w:val="24"/>
          <w:szCs w:val="24"/>
        </w:rPr>
        <w:t xml:space="preserve">punktides 2 ja 3 </w:t>
      </w:r>
      <w:r w:rsidR="00852D91">
        <w:rPr>
          <w:rFonts w:ascii="Times New Roman" w:hAnsi="Times New Roman" w:cs="Times New Roman"/>
          <w:sz w:val="24"/>
          <w:szCs w:val="24"/>
        </w:rPr>
        <w:t>sätestatud</w:t>
      </w:r>
      <w:r w:rsidR="00CB467D" w:rsidRPr="00CB467D">
        <w:rPr>
          <w:rFonts w:ascii="Times New Roman" w:hAnsi="Times New Roman" w:cs="Times New Roman"/>
          <w:sz w:val="24"/>
          <w:szCs w:val="24"/>
        </w:rPr>
        <w:t xml:space="preserve"> pädevuse piires</w:t>
      </w:r>
      <w:r w:rsidR="00852D91">
        <w:rPr>
          <w:rFonts w:ascii="Times New Roman" w:hAnsi="Times New Roman" w:cs="Times New Roman"/>
          <w:sz w:val="24"/>
          <w:szCs w:val="24"/>
        </w:rPr>
        <w:t xml:space="preserve"> kontrollivad </w:t>
      </w:r>
      <w:ins w:id="42" w:author="Mari Koik" w:date="2024-02-23T13:18:00Z">
        <w:r w:rsidR="00DF73FD" w:rsidRPr="00465823">
          <w:rPr>
            <w:rFonts w:ascii="Times New Roman" w:hAnsi="Times New Roman" w:cs="Times New Roman"/>
            <w:sz w:val="24"/>
            <w:szCs w:val="24"/>
          </w:rPr>
          <w:t>loa taotlus</w:t>
        </w:r>
        <w:r w:rsidR="00DF73FD">
          <w:rPr>
            <w:rFonts w:ascii="Times New Roman" w:hAnsi="Times New Roman" w:cs="Times New Roman"/>
            <w:sz w:val="24"/>
            <w:szCs w:val="24"/>
          </w:rPr>
          <w:t xml:space="preserve">t </w:t>
        </w:r>
      </w:ins>
      <w:r w:rsidR="00852D91">
        <w:rPr>
          <w:rFonts w:ascii="Times New Roman" w:hAnsi="Times New Roman" w:cs="Times New Roman"/>
          <w:sz w:val="24"/>
          <w:szCs w:val="24"/>
        </w:rPr>
        <w:t>ja</w:t>
      </w:r>
      <w:r w:rsidR="00CB467D" w:rsidRPr="00CB467D">
        <w:rPr>
          <w:rFonts w:ascii="Times New Roman" w:hAnsi="Times New Roman" w:cs="Times New Roman"/>
          <w:sz w:val="24"/>
          <w:szCs w:val="24"/>
        </w:rPr>
        <w:t xml:space="preserve"> </w:t>
      </w:r>
      <w:r w:rsidR="00CB467D" w:rsidRPr="00465823">
        <w:rPr>
          <w:rFonts w:ascii="Times New Roman" w:hAnsi="Times New Roman" w:cs="Times New Roman"/>
          <w:sz w:val="24"/>
          <w:szCs w:val="24"/>
        </w:rPr>
        <w:t xml:space="preserve">kooskõlastavad </w:t>
      </w:r>
      <w:ins w:id="43" w:author="Mari Koik" w:date="2024-02-23T13:18:00Z">
        <w:r w:rsidR="00DF73FD">
          <w:rPr>
            <w:rFonts w:ascii="Times New Roman" w:hAnsi="Times New Roman" w:cs="Times New Roman"/>
            <w:sz w:val="24"/>
            <w:szCs w:val="24"/>
          </w:rPr>
          <w:t xml:space="preserve">selle </w:t>
        </w:r>
      </w:ins>
      <w:r w:rsidR="00CB467D" w:rsidRPr="00465823">
        <w:rPr>
          <w:rFonts w:ascii="Times New Roman" w:hAnsi="Times New Roman" w:cs="Times New Roman"/>
          <w:sz w:val="24"/>
          <w:szCs w:val="24"/>
        </w:rPr>
        <w:t xml:space="preserve">või </w:t>
      </w:r>
      <w:commentRangeStart w:id="44"/>
      <w:r w:rsidR="00CB467D" w:rsidRPr="00465823">
        <w:rPr>
          <w:rFonts w:ascii="Times New Roman" w:hAnsi="Times New Roman" w:cs="Times New Roman"/>
          <w:sz w:val="24"/>
          <w:szCs w:val="24"/>
        </w:rPr>
        <w:t xml:space="preserve">jätavad </w:t>
      </w:r>
      <w:del w:id="45" w:author="Mari Koik" w:date="2024-02-23T13:18:00Z">
        <w:r w:rsidR="005D64A5" w:rsidDel="00DF73FD">
          <w:rPr>
            <w:rFonts w:ascii="Times New Roman" w:hAnsi="Times New Roman" w:cs="Times New Roman"/>
            <w:sz w:val="24"/>
            <w:szCs w:val="24"/>
          </w:rPr>
          <w:delText xml:space="preserve">piiranguga lõhkeaine lähteaine </w:delText>
        </w:r>
        <w:r w:rsidR="00747DC5" w:rsidRPr="00465823" w:rsidDel="00DF73FD">
          <w:rPr>
            <w:rFonts w:ascii="Times New Roman" w:hAnsi="Times New Roman" w:cs="Times New Roman"/>
            <w:sz w:val="24"/>
            <w:szCs w:val="24"/>
          </w:rPr>
          <w:delText xml:space="preserve">kasutamise </w:delText>
        </w:r>
      </w:del>
      <w:ins w:id="46" w:author="Mari Koik" w:date="2024-02-23T13:18:00Z">
        <w:r w:rsidR="00DF73FD">
          <w:rPr>
            <w:rFonts w:ascii="Times New Roman" w:hAnsi="Times New Roman" w:cs="Times New Roman"/>
            <w:sz w:val="24"/>
            <w:szCs w:val="24"/>
          </w:rPr>
          <w:t>selle</w:t>
        </w:r>
      </w:ins>
      <w:ins w:id="47" w:author="Mari Koik" w:date="2024-02-23T13:27:00Z">
        <w:r w:rsidR="00E6188E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del w:id="48" w:author="Mari Koik" w:date="2024-02-23T13:18:00Z">
        <w:r w:rsidR="00747DC5" w:rsidRPr="00465823" w:rsidDel="00DF73FD">
          <w:rPr>
            <w:rFonts w:ascii="Times New Roman" w:hAnsi="Times New Roman" w:cs="Times New Roman"/>
            <w:sz w:val="24"/>
            <w:szCs w:val="24"/>
          </w:rPr>
          <w:delText>loa</w:delText>
        </w:r>
        <w:r w:rsidR="00CB467D" w:rsidRPr="00465823" w:rsidDel="00DF73FD">
          <w:rPr>
            <w:rFonts w:ascii="Times New Roman" w:hAnsi="Times New Roman" w:cs="Times New Roman"/>
            <w:sz w:val="24"/>
            <w:szCs w:val="24"/>
          </w:rPr>
          <w:delText xml:space="preserve"> taotluse</w:delText>
        </w:r>
      </w:del>
      <w:commentRangeEnd w:id="44"/>
      <w:r w:rsidR="00B66497">
        <w:rPr>
          <w:rStyle w:val="Kommentaariviide"/>
        </w:rPr>
        <w:commentReference w:id="44"/>
      </w:r>
      <w:del w:id="49" w:author="Mari Koik" w:date="2024-02-23T13:18:00Z">
        <w:r w:rsidR="00895339" w:rsidDel="00DF73FD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895339">
        <w:rPr>
          <w:rFonts w:ascii="Times New Roman" w:hAnsi="Times New Roman" w:cs="Times New Roman"/>
          <w:sz w:val="24"/>
          <w:szCs w:val="24"/>
        </w:rPr>
        <w:t>põhjendatult</w:t>
      </w:r>
      <w:r w:rsidR="00CB467D" w:rsidRPr="00465823">
        <w:rPr>
          <w:rFonts w:ascii="Times New Roman" w:hAnsi="Times New Roman" w:cs="Times New Roman"/>
          <w:sz w:val="24"/>
          <w:szCs w:val="24"/>
        </w:rPr>
        <w:t xml:space="preserve"> kooskõlastamata</w:t>
      </w:r>
      <w:r w:rsidR="00CB467D" w:rsidRPr="00CB467D">
        <w:rPr>
          <w:rFonts w:ascii="Times New Roman" w:hAnsi="Times New Roman" w:cs="Times New Roman"/>
          <w:sz w:val="24"/>
          <w:szCs w:val="24"/>
        </w:rPr>
        <w:t xml:space="preserve"> 14</w:t>
      </w:r>
      <w:r w:rsidR="003A18EE">
        <w:rPr>
          <w:rFonts w:ascii="Times New Roman" w:hAnsi="Times New Roman" w:cs="Times New Roman"/>
          <w:sz w:val="24"/>
          <w:szCs w:val="24"/>
        </w:rPr>
        <w:t> </w:t>
      </w:r>
      <w:r w:rsidR="00CB467D" w:rsidRPr="00CB467D">
        <w:rPr>
          <w:rFonts w:ascii="Times New Roman" w:hAnsi="Times New Roman" w:cs="Times New Roman"/>
          <w:sz w:val="24"/>
          <w:szCs w:val="24"/>
        </w:rPr>
        <w:t xml:space="preserve">päeva jooksul dokumentide laekumise päevast arvates. </w:t>
      </w:r>
      <w:r w:rsidR="008413FC" w:rsidRPr="008413FC">
        <w:rPr>
          <w:rFonts w:ascii="Times New Roman" w:hAnsi="Times New Roman" w:cs="Times New Roman"/>
          <w:sz w:val="24"/>
          <w:szCs w:val="24"/>
        </w:rPr>
        <w:t>Kui kooskõlastav asutus ei ole tähtaja jooksul</w:t>
      </w:r>
      <w:r w:rsidR="001F6EA2">
        <w:rPr>
          <w:rFonts w:ascii="Times New Roman" w:hAnsi="Times New Roman" w:cs="Times New Roman"/>
          <w:sz w:val="24"/>
          <w:szCs w:val="24"/>
        </w:rPr>
        <w:t xml:space="preserve"> </w:t>
      </w:r>
      <w:del w:id="50" w:author="Mari Koik" w:date="2024-02-23T13:18:00Z">
        <w:r w:rsidR="005D64A5" w:rsidDel="00DF73FD">
          <w:rPr>
            <w:rFonts w:ascii="Times New Roman" w:hAnsi="Times New Roman" w:cs="Times New Roman"/>
            <w:sz w:val="24"/>
            <w:szCs w:val="24"/>
          </w:rPr>
          <w:delText xml:space="preserve">piiranguga lõhkeaine lähteaine </w:delText>
        </w:r>
        <w:r w:rsidR="001F6EA2" w:rsidDel="00DF73FD">
          <w:rPr>
            <w:rFonts w:ascii="Times New Roman" w:hAnsi="Times New Roman" w:cs="Times New Roman"/>
            <w:sz w:val="24"/>
            <w:szCs w:val="24"/>
          </w:rPr>
          <w:delText xml:space="preserve">kasutamise </w:delText>
        </w:r>
      </w:del>
      <w:r w:rsidR="001F6EA2">
        <w:rPr>
          <w:rFonts w:ascii="Times New Roman" w:hAnsi="Times New Roman" w:cs="Times New Roman"/>
          <w:sz w:val="24"/>
          <w:szCs w:val="24"/>
        </w:rPr>
        <w:t>loa taotlu</w:t>
      </w:r>
      <w:r w:rsidR="00F04AD0">
        <w:rPr>
          <w:rFonts w:ascii="Times New Roman" w:hAnsi="Times New Roman" w:cs="Times New Roman"/>
          <w:sz w:val="24"/>
          <w:szCs w:val="24"/>
        </w:rPr>
        <w:t xml:space="preserve">st </w:t>
      </w:r>
      <w:r w:rsidR="00B34500">
        <w:rPr>
          <w:rFonts w:ascii="Times New Roman" w:hAnsi="Times New Roman" w:cs="Times New Roman"/>
          <w:sz w:val="24"/>
          <w:szCs w:val="24"/>
        </w:rPr>
        <w:t>kooskõlastanud</w:t>
      </w:r>
      <w:r w:rsidR="008413FC" w:rsidRPr="008413FC">
        <w:rPr>
          <w:rFonts w:ascii="Times New Roman" w:hAnsi="Times New Roman" w:cs="Times New Roman"/>
          <w:sz w:val="24"/>
          <w:szCs w:val="24"/>
        </w:rPr>
        <w:t xml:space="preserve"> ega taotlenud tähtaja pikendamist, loetakse taotlus </w:t>
      </w:r>
      <w:r w:rsidR="00FA143C" w:rsidRPr="008413FC">
        <w:rPr>
          <w:rFonts w:ascii="Times New Roman" w:hAnsi="Times New Roman" w:cs="Times New Roman"/>
          <w:sz w:val="24"/>
          <w:szCs w:val="24"/>
        </w:rPr>
        <w:t xml:space="preserve">vaikimisi </w:t>
      </w:r>
      <w:r w:rsidR="008413FC" w:rsidRPr="008413FC">
        <w:rPr>
          <w:rFonts w:ascii="Times New Roman" w:hAnsi="Times New Roman" w:cs="Times New Roman"/>
          <w:sz w:val="24"/>
          <w:szCs w:val="24"/>
        </w:rPr>
        <w:t>kooskõlastatuks</w:t>
      </w:r>
      <w:r w:rsidR="008E3163">
        <w:rPr>
          <w:rFonts w:ascii="Times New Roman" w:hAnsi="Times New Roman" w:cs="Times New Roman"/>
          <w:sz w:val="24"/>
          <w:szCs w:val="24"/>
        </w:rPr>
        <w:t>.</w:t>
      </w:r>
      <w:r w:rsidR="008413FC" w:rsidRPr="008413FC">
        <w:rPr>
          <w:rFonts w:ascii="Times New Roman" w:hAnsi="Times New Roman" w:cs="Times New Roman"/>
          <w:sz w:val="24"/>
          <w:szCs w:val="24"/>
        </w:rPr>
        <w:t xml:space="preserve"> </w:t>
      </w:r>
      <w:bookmarkEnd w:id="40"/>
    </w:p>
    <w:bookmarkEnd w:id="39"/>
    <w:bookmarkEnd w:id="41"/>
    <w:p w14:paraId="3EA244A9" w14:textId="77777777" w:rsidR="00137C3E" w:rsidRDefault="00137C3E" w:rsidP="000B5B9D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7230E979" w14:textId="33A32678" w:rsidR="00137C3E" w:rsidRDefault="004201B9" w:rsidP="00137C3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46582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="0017058F">
        <w:rPr>
          <w:rFonts w:ascii="Times New Roman" w:hAnsi="Times New Roman" w:cs="Times New Roman"/>
          <w:sz w:val="24"/>
          <w:szCs w:val="24"/>
        </w:rPr>
        <w:t> </w:t>
      </w:r>
      <w:r w:rsidR="00847AD2" w:rsidRPr="00137C3E">
        <w:rPr>
          <w:rFonts w:ascii="Times New Roman" w:hAnsi="Times New Roman" w:cs="Times New Roman"/>
          <w:sz w:val="24"/>
          <w:szCs w:val="24"/>
        </w:rPr>
        <w:t>Politsei- ja Piirivalveamet</w:t>
      </w:r>
      <w:r w:rsidR="00847AD2">
        <w:rPr>
          <w:rFonts w:ascii="Times New Roman" w:hAnsi="Times New Roman" w:cs="Times New Roman"/>
          <w:sz w:val="24"/>
          <w:szCs w:val="24"/>
        </w:rPr>
        <w:t xml:space="preserve"> </w:t>
      </w:r>
      <w:r w:rsidR="003056E1">
        <w:rPr>
          <w:rFonts w:ascii="Times New Roman" w:hAnsi="Times New Roman" w:cs="Times New Roman"/>
          <w:sz w:val="24"/>
          <w:szCs w:val="24"/>
        </w:rPr>
        <w:t>ning</w:t>
      </w:r>
      <w:r w:rsidR="003056E1" w:rsidRPr="00137C3E">
        <w:rPr>
          <w:rFonts w:ascii="Times New Roman" w:hAnsi="Times New Roman" w:cs="Times New Roman"/>
          <w:sz w:val="24"/>
          <w:szCs w:val="24"/>
        </w:rPr>
        <w:t xml:space="preserve"> </w:t>
      </w:r>
      <w:r w:rsidR="00137C3E" w:rsidRPr="00137C3E">
        <w:rPr>
          <w:rFonts w:ascii="Times New Roman" w:hAnsi="Times New Roman" w:cs="Times New Roman"/>
          <w:sz w:val="24"/>
          <w:szCs w:val="24"/>
        </w:rPr>
        <w:t xml:space="preserve">Kaitsepolitseiamet </w:t>
      </w:r>
      <w:r w:rsidR="003056E1" w:rsidRPr="00137C3E">
        <w:rPr>
          <w:rFonts w:ascii="Times New Roman" w:hAnsi="Times New Roman" w:cs="Times New Roman"/>
          <w:sz w:val="24"/>
          <w:szCs w:val="24"/>
        </w:rPr>
        <w:t>või</w:t>
      </w:r>
      <w:r w:rsidR="003056E1">
        <w:rPr>
          <w:rFonts w:ascii="Times New Roman" w:hAnsi="Times New Roman" w:cs="Times New Roman"/>
          <w:sz w:val="24"/>
          <w:szCs w:val="24"/>
        </w:rPr>
        <w:t>vad</w:t>
      </w:r>
      <w:r w:rsidR="003056E1" w:rsidRPr="00137C3E">
        <w:rPr>
          <w:rFonts w:ascii="Times New Roman" w:hAnsi="Times New Roman" w:cs="Times New Roman"/>
          <w:sz w:val="24"/>
          <w:szCs w:val="24"/>
        </w:rPr>
        <w:t xml:space="preserve"> </w:t>
      </w:r>
      <w:r w:rsidR="00137C3E" w:rsidRPr="00137C3E">
        <w:rPr>
          <w:rFonts w:ascii="Times New Roman" w:hAnsi="Times New Roman" w:cs="Times New Roman"/>
          <w:sz w:val="24"/>
          <w:szCs w:val="24"/>
        </w:rPr>
        <w:t xml:space="preserve">küsida </w:t>
      </w:r>
      <w:r w:rsidR="005D64A5">
        <w:rPr>
          <w:rFonts w:ascii="Times New Roman" w:hAnsi="Times New Roman" w:cs="Times New Roman"/>
          <w:sz w:val="24"/>
          <w:szCs w:val="24"/>
        </w:rPr>
        <w:t xml:space="preserve">piiranguga lõhkeaine lähteaine </w:t>
      </w:r>
      <w:r w:rsidR="00137C3E" w:rsidRPr="00137C3E">
        <w:rPr>
          <w:rFonts w:ascii="Times New Roman" w:hAnsi="Times New Roman" w:cs="Times New Roman"/>
          <w:sz w:val="24"/>
          <w:szCs w:val="24"/>
        </w:rPr>
        <w:t xml:space="preserve">kasutamise loa taotlejalt </w:t>
      </w:r>
      <w:r w:rsidR="00B34500">
        <w:rPr>
          <w:rFonts w:ascii="Times New Roman" w:hAnsi="Times New Roman" w:cs="Times New Roman"/>
          <w:sz w:val="24"/>
          <w:szCs w:val="24"/>
        </w:rPr>
        <w:t>kooskõlastuse andmiseks</w:t>
      </w:r>
      <w:r w:rsidR="00137C3E" w:rsidRPr="00137C3E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51"/>
      <w:r w:rsidR="00137C3E" w:rsidRPr="00137C3E">
        <w:rPr>
          <w:rFonts w:ascii="Times New Roman" w:hAnsi="Times New Roman" w:cs="Times New Roman"/>
          <w:sz w:val="24"/>
          <w:szCs w:val="24"/>
        </w:rPr>
        <w:t xml:space="preserve">vajalikke dokumente </w:t>
      </w:r>
      <w:commentRangeEnd w:id="51"/>
      <w:r w:rsidR="00E53970">
        <w:rPr>
          <w:rStyle w:val="Kommentaariviide"/>
        </w:rPr>
        <w:commentReference w:id="51"/>
      </w:r>
      <w:r w:rsidR="00137C3E" w:rsidRPr="00137C3E">
        <w:rPr>
          <w:rFonts w:ascii="Times New Roman" w:hAnsi="Times New Roman" w:cs="Times New Roman"/>
          <w:sz w:val="24"/>
          <w:szCs w:val="24"/>
        </w:rPr>
        <w:t>ja lisateavet</w:t>
      </w:r>
      <w:r w:rsidR="00C81C66">
        <w:rPr>
          <w:rFonts w:ascii="Times New Roman" w:hAnsi="Times New Roman" w:cs="Times New Roman"/>
          <w:sz w:val="24"/>
          <w:szCs w:val="24"/>
        </w:rPr>
        <w:t xml:space="preserve"> ning teha päringuid andmekogudesse</w:t>
      </w:r>
      <w:r w:rsidR="00137C3E" w:rsidRPr="00137C3E">
        <w:rPr>
          <w:rFonts w:ascii="Times New Roman" w:hAnsi="Times New Roman" w:cs="Times New Roman"/>
          <w:sz w:val="24"/>
          <w:szCs w:val="24"/>
        </w:rPr>
        <w:t>.</w:t>
      </w:r>
    </w:p>
    <w:p w14:paraId="120EA586" w14:textId="77777777" w:rsidR="00323926" w:rsidRDefault="00323926" w:rsidP="00137C3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8BD4942" w14:textId="32E24B48" w:rsidR="00F03BEB" w:rsidRDefault="00137C3E" w:rsidP="00323926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bookmarkStart w:id="52" w:name="_Hlk119061804"/>
      <w:r w:rsidRPr="00137C3E">
        <w:rPr>
          <w:rFonts w:ascii="Times New Roman" w:hAnsi="Times New Roman" w:cs="Times New Roman"/>
          <w:sz w:val="24"/>
          <w:szCs w:val="24"/>
        </w:rPr>
        <w:t>(</w:t>
      </w:r>
      <w:r w:rsidR="00E703CD">
        <w:rPr>
          <w:rFonts w:ascii="Times New Roman" w:hAnsi="Times New Roman" w:cs="Times New Roman"/>
          <w:sz w:val="24"/>
          <w:szCs w:val="24"/>
        </w:rPr>
        <w:t>4</w:t>
      </w:r>
      <w:r w:rsidRPr="00137C3E">
        <w:rPr>
          <w:rFonts w:ascii="Times New Roman" w:hAnsi="Times New Roman" w:cs="Times New Roman"/>
          <w:sz w:val="24"/>
          <w:szCs w:val="24"/>
        </w:rPr>
        <w:t>)</w:t>
      </w:r>
      <w:r w:rsidR="0017058F">
        <w:rPr>
          <w:rFonts w:ascii="Times New Roman" w:hAnsi="Times New Roman" w:cs="Times New Roman"/>
          <w:sz w:val="24"/>
          <w:szCs w:val="24"/>
        </w:rPr>
        <w:t> </w:t>
      </w:r>
      <w:r w:rsidR="00847AD2" w:rsidRPr="00137C3E">
        <w:rPr>
          <w:rFonts w:ascii="Times New Roman" w:hAnsi="Times New Roman" w:cs="Times New Roman"/>
          <w:sz w:val="24"/>
          <w:szCs w:val="24"/>
        </w:rPr>
        <w:t xml:space="preserve">Politsei- ja Piirivalveamet </w:t>
      </w:r>
      <w:r w:rsidR="003056E1">
        <w:rPr>
          <w:rFonts w:ascii="Times New Roman" w:hAnsi="Times New Roman" w:cs="Times New Roman"/>
          <w:sz w:val="24"/>
          <w:szCs w:val="24"/>
        </w:rPr>
        <w:t xml:space="preserve">ning </w:t>
      </w:r>
      <w:r w:rsidRPr="00137C3E">
        <w:rPr>
          <w:rFonts w:ascii="Times New Roman" w:hAnsi="Times New Roman" w:cs="Times New Roman"/>
          <w:sz w:val="24"/>
          <w:szCs w:val="24"/>
        </w:rPr>
        <w:t>Kaitsepolitseiamet</w:t>
      </w:r>
      <w:r w:rsidR="003C198B">
        <w:rPr>
          <w:rFonts w:ascii="Times New Roman" w:hAnsi="Times New Roman" w:cs="Times New Roman"/>
          <w:sz w:val="24"/>
          <w:szCs w:val="24"/>
        </w:rPr>
        <w:t xml:space="preserve"> jäta</w:t>
      </w:r>
      <w:r w:rsidR="00C84D65">
        <w:rPr>
          <w:rFonts w:ascii="Times New Roman" w:hAnsi="Times New Roman" w:cs="Times New Roman"/>
          <w:sz w:val="24"/>
          <w:szCs w:val="24"/>
        </w:rPr>
        <w:t>vad</w:t>
      </w:r>
      <w:r w:rsidR="003C198B">
        <w:rPr>
          <w:rFonts w:ascii="Times New Roman" w:hAnsi="Times New Roman" w:cs="Times New Roman"/>
          <w:sz w:val="24"/>
          <w:szCs w:val="24"/>
        </w:rPr>
        <w:t xml:space="preserve"> </w:t>
      </w:r>
      <w:r w:rsidR="005D64A5">
        <w:rPr>
          <w:rFonts w:ascii="Times New Roman" w:hAnsi="Times New Roman" w:cs="Times New Roman"/>
          <w:sz w:val="24"/>
          <w:szCs w:val="24"/>
        </w:rPr>
        <w:t xml:space="preserve">piiranguga lõhkeaine lähteaine </w:t>
      </w:r>
      <w:r w:rsidR="00E84FF5">
        <w:rPr>
          <w:rFonts w:ascii="Times New Roman" w:hAnsi="Times New Roman" w:cs="Times New Roman"/>
          <w:sz w:val="24"/>
          <w:szCs w:val="24"/>
        </w:rPr>
        <w:t xml:space="preserve">kasutamise </w:t>
      </w:r>
      <w:r w:rsidR="00747DC5">
        <w:rPr>
          <w:rFonts w:ascii="Times New Roman" w:hAnsi="Times New Roman" w:cs="Times New Roman"/>
          <w:sz w:val="24"/>
          <w:szCs w:val="24"/>
        </w:rPr>
        <w:t xml:space="preserve">loa taotluse </w:t>
      </w:r>
      <w:r w:rsidR="003C198B">
        <w:rPr>
          <w:rFonts w:ascii="Times New Roman" w:hAnsi="Times New Roman" w:cs="Times New Roman"/>
          <w:sz w:val="24"/>
          <w:szCs w:val="24"/>
        </w:rPr>
        <w:t>kooskõlastamata</w:t>
      </w:r>
      <w:r w:rsidR="00C84D65">
        <w:rPr>
          <w:rFonts w:ascii="Times New Roman" w:hAnsi="Times New Roman" w:cs="Times New Roman"/>
          <w:sz w:val="24"/>
          <w:szCs w:val="24"/>
        </w:rPr>
        <w:t>,</w:t>
      </w:r>
      <w:r w:rsidRPr="00137C3E">
        <w:rPr>
          <w:rFonts w:ascii="Times New Roman" w:hAnsi="Times New Roman" w:cs="Times New Roman"/>
          <w:sz w:val="24"/>
          <w:szCs w:val="24"/>
        </w:rPr>
        <w:t xml:space="preserve"> kui</w:t>
      </w:r>
      <w:r w:rsidR="00323926">
        <w:rPr>
          <w:rFonts w:ascii="Times New Roman" w:hAnsi="Times New Roman" w:cs="Times New Roman"/>
          <w:sz w:val="24"/>
          <w:szCs w:val="24"/>
        </w:rPr>
        <w:t xml:space="preserve"> </w:t>
      </w:r>
      <w:r w:rsidR="009C6ADB">
        <w:rPr>
          <w:rFonts w:ascii="Times New Roman" w:hAnsi="Times New Roman" w:cs="Times New Roman"/>
          <w:sz w:val="24"/>
          <w:szCs w:val="24"/>
        </w:rPr>
        <w:t xml:space="preserve">käesoleva seaduse </w:t>
      </w:r>
      <w:r w:rsidR="00323926">
        <w:rPr>
          <w:rFonts w:ascii="Times New Roman" w:hAnsi="Times New Roman" w:cs="Times New Roman"/>
          <w:sz w:val="24"/>
          <w:szCs w:val="24"/>
        </w:rPr>
        <w:t>§</w:t>
      </w:r>
      <w:r w:rsidR="00273C61">
        <w:rPr>
          <w:rFonts w:ascii="Times New Roman" w:hAnsi="Times New Roman" w:cs="Times New Roman"/>
          <w:sz w:val="24"/>
          <w:szCs w:val="24"/>
        </w:rPr>
        <w:t> </w:t>
      </w:r>
      <w:r w:rsidR="00323926">
        <w:rPr>
          <w:rFonts w:ascii="Times New Roman" w:hAnsi="Times New Roman" w:cs="Times New Roman"/>
          <w:sz w:val="24"/>
          <w:szCs w:val="24"/>
        </w:rPr>
        <w:t>15</w:t>
      </w:r>
      <w:r w:rsidR="0032392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23926">
        <w:rPr>
          <w:rFonts w:ascii="Times New Roman" w:hAnsi="Times New Roman" w:cs="Times New Roman"/>
          <w:sz w:val="24"/>
          <w:szCs w:val="24"/>
        </w:rPr>
        <w:t xml:space="preserve"> </w:t>
      </w:r>
      <w:r w:rsidR="00526BF2">
        <w:rPr>
          <w:rFonts w:ascii="Times New Roman" w:hAnsi="Times New Roman" w:cs="Times New Roman"/>
          <w:sz w:val="24"/>
          <w:szCs w:val="24"/>
        </w:rPr>
        <w:t xml:space="preserve">lõike 1 </w:t>
      </w:r>
      <w:r w:rsidR="00323926">
        <w:rPr>
          <w:rFonts w:ascii="Times New Roman" w:hAnsi="Times New Roman" w:cs="Times New Roman"/>
          <w:sz w:val="24"/>
          <w:szCs w:val="24"/>
        </w:rPr>
        <w:t>punkti</w:t>
      </w:r>
      <w:r w:rsidR="009B06DC">
        <w:rPr>
          <w:rFonts w:ascii="Times New Roman" w:hAnsi="Times New Roman" w:cs="Times New Roman"/>
          <w:sz w:val="24"/>
          <w:szCs w:val="24"/>
        </w:rPr>
        <w:t>s</w:t>
      </w:r>
      <w:r w:rsidR="004A0E89">
        <w:rPr>
          <w:rFonts w:ascii="Times New Roman" w:hAnsi="Times New Roman" w:cs="Times New Roman"/>
          <w:sz w:val="24"/>
          <w:szCs w:val="24"/>
        </w:rPr>
        <w:t xml:space="preserve"> </w:t>
      </w:r>
      <w:r w:rsidR="00323926">
        <w:rPr>
          <w:rFonts w:ascii="Times New Roman" w:hAnsi="Times New Roman" w:cs="Times New Roman"/>
          <w:sz w:val="24"/>
          <w:szCs w:val="24"/>
        </w:rPr>
        <w:t xml:space="preserve">4 </w:t>
      </w:r>
      <w:r w:rsidR="00F9227F">
        <w:rPr>
          <w:rFonts w:ascii="Times New Roman" w:hAnsi="Times New Roman" w:cs="Times New Roman"/>
          <w:sz w:val="24"/>
          <w:szCs w:val="24"/>
        </w:rPr>
        <w:t xml:space="preserve">sätestatud </w:t>
      </w:r>
      <w:r w:rsidR="00323926">
        <w:rPr>
          <w:rFonts w:ascii="Times New Roman" w:hAnsi="Times New Roman" w:cs="Times New Roman"/>
          <w:sz w:val="24"/>
          <w:szCs w:val="24"/>
        </w:rPr>
        <w:t>nõuded</w:t>
      </w:r>
      <w:r w:rsidR="00D05A65">
        <w:rPr>
          <w:rFonts w:ascii="Times New Roman" w:hAnsi="Times New Roman" w:cs="Times New Roman"/>
          <w:sz w:val="24"/>
          <w:szCs w:val="24"/>
        </w:rPr>
        <w:t xml:space="preserve"> ei ole </w:t>
      </w:r>
      <w:r w:rsidR="00323926">
        <w:rPr>
          <w:rFonts w:ascii="Times New Roman" w:hAnsi="Times New Roman" w:cs="Times New Roman"/>
          <w:sz w:val="24"/>
          <w:szCs w:val="24"/>
        </w:rPr>
        <w:t xml:space="preserve">täidetud. </w:t>
      </w:r>
      <w:r w:rsidRPr="00137C3E">
        <w:rPr>
          <w:rFonts w:ascii="Times New Roman" w:hAnsi="Times New Roman" w:cs="Times New Roman"/>
          <w:sz w:val="24"/>
          <w:szCs w:val="24"/>
        </w:rPr>
        <w:t xml:space="preserve"> </w:t>
      </w:r>
      <w:bookmarkStart w:id="53" w:name="_Hlk127964996"/>
    </w:p>
    <w:p w14:paraId="739F62FE" w14:textId="77777777" w:rsidR="00C67322" w:rsidRDefault="00C67322" w:rsidP="00323926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bookmarkEnd w:id="53"/>
    <w:p w14:paraId="0699C8EC" w14:textId="76A5132C" w:rsidR="00A958A1" w:rsidRDefault="003C198B" w:rsidP="000B5B9D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703C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 Politsei</w:t>
      </w:r>
      <w:r w:rsidR="00D57E34">
        <w:rPr>
          <w:rFonts w:ascii="Times New Roman" w:hAnsi="Times New Roman" w:cs="Times New Roman"/>
          <w:sz w:val="24"/>
          <w:szCs w:val="24"/>
        </w:rPr>
        <w:t>- ja Piirivalveametil ning Kaitsepolitseiametil</w:t>
      </w:r>
      <w:r>
        <w:rPr>
          <w:rFonts w:ascii="Times New Roman" w:hAnsi="Times New Roman" w:cs="Times New Roman"/>
          <w:sz w:val="24"/>
          <w:szCs w:val="24"/>
        </w:rPr>
        <w:t xml:space="preserve"> on õigus jätta </w:t>
      </w:r>
      <w:r w:rsidR="005D64A5">
        <w:rPr>
          <w:rFonts w:ascii="Times New Roman" w:hAnsi="Times New Roman" w:cs="Times New Roman"/>
          <w:sz w:val="24"/>
          <w:szCs w:val="24"/>
        </w:rPr>
        <w:t xml:space="preserve">piiranguga lõhkeaine lähteaine </w:t>
      </w:r>
      <w:r w:rsidR="00D57E34">
        <w:rPr>
          <w:rFonts w:ascii="Times New Roman" w:hAnsi="Times New Roman" w:cs="Times New Roman"/>
          <w:sz w:val="24"/>
          <w:szCs w:val="24"/>
        </w:rPr>
        <w:t>kasutamise loa taotlus kooskõlastamata,</w:t>
      </w:r>
      <w:r>
        <w:rPr>
          <w:rFonts w:ascii="Times New Roman" w:hAnsi="Times New Roman" w:cs="Times New Roman"/>
          <w:sz w:val="24"/>
          <w:szCs w:val="24"/>
        </w:rPr>
        <w:t xml:space="preserve"> kui </w:t>
      </w:r>
      <w:r w:rsidR="00D57E34">
        <w:rPr>
          <w:rFonts w:ascii="Times New Roman" w:hAnsi="Times New Roman" w:cs="Times New Roman"/>
          <w:sz w:val="24"/>
          <w:szCs w:val="24"/>
        </w:rPr>
        <w:t xml:space="preserve">taotleja </w:t>
      </w:r>
      <w:r>
        <w:rPr>
          <w:rFonts w:ascii="Times New Roman" w:hAnsi="Times New Roman" w:cs="Times New Roman"/>
          <w:sz w:val="24"/>
          <w:szCs w:val="24"/>
        </w:rPr>
        <w:t>ei esita</w:t>
      </w:r>
      <w:r w:rsidR="00D57E34">
        <w:rPr>
          <w:rFonts w:ascii="Times New Roman" w:hAnsi="Times New Roman" w:cs="Times New Roman"/>
          <w:sz w:val="24"/>
          <w:szCs w:val="24"/>
        </w:rPr>
        <w:t xml:space="preserve"> nõutud ajaks </w:t>
      </w:r>
      <w:ins w:id="54" w:author="Iivika Sale" w:date="2024-02-29T09:54:00Z">
        <w:r w:rsidR="00E53970">
          <w:rPr>
            <w:rFonts w:ascii="Times New Roman" w:hAnsi="Times New Roman" w:cs="Times New Roman"/>
            <w:sz w:val="24"/>
            <w:szCs w:val="24"/>
          </w:rPr>
          <w:t xml:space="preserve">käesoleva paragrahvi lõikes 3 nimetatud täiendavaid </w:t>
        </w:r>
      </w:ins>
      <w:r w:rsidR="00FC1C00" w:rsidRPr="00E53970">
        <w:rPr>
          <w:rFonts w:ascii="Times New Roman" w:hAnsi="Times New Roman" w:cs="Times New Roman"/>
          <w:strike/>
          <w:sz w:val="24"/>
          <w:szCs w:val="24"/>
          <w:rPrChange w:id="55" w:author="Iivika Sale" w:date="2024-02-29T09:54:00Z">
            <w:rPr>
              <w:rFonts w:ascii="Times New Roman" w:hAnsi="Times New Roman" w:cs="Times New Roman"/>
              <w:sz w:val="24"/>
              <w:szCs w:val="24"/>
            </w:rPr>
          </w:rPrChange>
        </w:rPr>
        <w:t>vajalikke</w:t>
      </w:r>
      <w:r w:rsidR="00FC1C00">
        <w:rPr>
          <w:rFonts w:ascii="Times New Roman" w:hAnsi="Times New Roman" w:cs="Times New Roman"/>
          <w:sz w:val="24"/>
          <w:szCs w:val="24"/>
        </w:rPr>
        <w:t xml:space="preserve"> </w:t>
      </w:r>
      <w:r w:rsidR="00D57E34">
        <w:rPr>
          <w:rFonts w:ascii="Times New Roman" w:hAnsi="Times New Roman" w:cs="Times New Roman"/>
          <w:sz w:val="24"/>
          <w:szCs w:val="24"/>
        </w:rPr>
        <w:t>dokumente või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1C00">
        <w:rPr>
          <w:rFonts w:ascii="Times New Roman" w:hAnsi="Times New Roman" w:cs="Times New Roman"/>
          <w:sz w:val="24"/>
          <w:szCs w:val="24"/>
        </w:rPr>
        <w:t>lisa</w:t>
      </w:r>
      <w:r w:rsidR="00BF7EB4">
        <w:rPr>
          <w:rFonts w:ascii="Times New Roman" w:hAnsi="Times New Roman" w:cs="Times New Roman"/>
          <w:sz w:val="24"/>
          <w:szCs w:val="24"/>
        </w:rPr>
        <w:t>teavet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bookmarkEnd w:id="52"/>
    <w:p w14:paraId="102BDF20" w14:textId="77777777" w:rsidR="00595639" w:rsidRDefault="00595639" w:rsidP="000B5B9D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7E1B85EB" w14:textId="756F74C4" w:rsidR="004624B2" w:rsidRPr="009C12CE" w:rsidRDefault="00DF015C" w:rsidP="000B5B9D">
      <w:pPr>
        <w:pStyle w:val="Vahedeta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§ </w:t>
      </w:r>
      <w:r w:rsidR="004624B2" w:rsidRPr="009C12CE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15</w:t>
      </w:r>
      <w:r w:rsidR="00526ECA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vertAlign w:val="superscript"/>
        </w:rPr>
        <w:t>5</w:t>
      </w:r>
      <w:r w:rsidR="004624B2" w:rsidRPr="009C12CE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. </w:t>
      </w:r>
      <w:r w:rsidR="000A0DA3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Piiranguga lõhkeaine lähteaine k</w:t>
      </w:r>
      <w:r w:rsidR="004624B2" w:rsidRPr="009C12CE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asutamise loa </w:t>
      </w:r>
      <w:r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andmine ja andmisest keeldumine </w:t>
      </w:r>
    </w:p>
    <w:p w14:paraId="00ED8A87" w14:textId="77777777" w:rsidR="0049561F" w:rsidRDefault="0049561F" w:rsidP="000B5B9D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715A4A3B" w14:textId="7CAD37BE" w:rsidR="005D58B2" w:rsidRDefault="0049561F" w:rsidP="000B5B9D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F5584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="0017058F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Tarbijakaitse ja Tehnilise Järelevalve Amet </w:t>
      </w:r>
      <w:r w:rsidR="00937A27">
        <w:rPr>
          <w:rFonts w:ascii="Times New Roman" w:hAnsi="Times New Roman" w:cs="Times New Roman"/>
          <w:sz w:val="24"/>
          <w:szCs w:val="24"/>
        </w:rPr>
        <w:t xml:space="preserve">annab </w:t>
      </w:r>
      <w:r w:rsidR="002168F7">
        <w:rPr>
          <w:rFonts w:ascii="Times New Roman" w:hAnsi="Times New Roman" w:cs="Times New Roman"/>
          <w:sz w:val="24"/>
          <w:szCs w:val="24"/>
        </w:rPr>
        <w:t xml:space="preserve">piiranguga lõhkeaine lähteaine </w:t>
      </w:r>
      <w:r w:rsidRPr="00042A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kasutamise loa </w:t>
      </w:r>
      <w:r w:rsidR="002D72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nimetatud aine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ühe- või mitmekordseks kasutamiseks. </w:t>
      </w:r>
      <w:del w:id="56" w:author="Mari Koik" w:date="2024-02-23T13:19:00Z">
        <w:r w:rsidR="00115719" w:rsidDel="00DF73FD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>P</w:delText>
        </w:r>
        <w:r w:rsidR="00115719" w:rsidRPr="00115719" w:rsidDel="00DF73FD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iiranguga lõhkeaine lähteaine kasutamise </w:delText>
        </w:r>
        <w:r w:rsidR="00115719" w:rsidDel="00DF73FD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>l</w:delText>
        </w:r>
      </w:del>
      <w:ins w:id="57" w:author="Mari Koik" w:date="2024-02-23T13:19:00Z">
        <w:r w:rsidR="00DF73FD">
          <w:rPr>
            <w:rFonts w:ascii="Times New Roman" w:hAnsi="Times New Roman" w:cs="Times New Roman"/>
            <w:color w:val="000000" w:themeColor="text1"/>
            <w:sz w:val="24"/>
            <w:szCs w:val="24"/>
          </w:rPr>
          <w:t>L</w:t>
        </w:r>
      </w:ins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uba väljastatakse kuni </w:t>
      </w:r>
      <w:r w:rsidRPr="00042AC1">
        <w:rPr>
          <w:rFonts w:ascii="Times New Roman" w:hAnsi="Times New Roman" w:cs="Times New Roman"/>
          <w:color w:val="000000" w:themeColor="text1"/>
          <w:sz w:val="24"/>
          <w:szCs w:val="24"/>
        </w:rPr>
        <w:t>kolmeks aastaks.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14:paraId="65FFF052" w14:textId="77777777" w:rsidR="0049561F" w:rsidRDefault="0049561F" w:rsidP="000B5B9D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6B35923" w14:textId="3C855596" w:rsidR="00780DE4" w:rsidRDefault="00762CC1" w:rsidP="000B5B9D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bookmarkStart w:id="58" w:name="_Hlk124502159"/>
      <w:r>
        <w:rPr>
          <w:rFonts w:ascii="Times New Roman" w:hAnsi="Times New Roman" w:cs="Times New Roman"/>
          <w:sz w:val="24"/>
          <w:szCs w:val="24"/>
        </w:rPr>
        <w:t>(</w:t>
      </w:r>
      <w:r w:rsidR="00F5584B">
        <w:rPr>
          <w:rFonts w:ascii="Times New Roman" w:hAnsi="Times New Roman" w:cs="Times New Roman"/>
          <w:sz w:val="24"/>
          <w:szCs w:val="24"/>
        </w:rPr>
        <w:t>2</w:t>
      </w:r>
      <w:r w:rsidR="00DF015C">
        <w:rPr>
          <w:rFonts w:ascii="Times New Roman" w:hAnsi="Times New Roman" w:cs="Times New Roman"/>
          <w:sz w:val="24"/>
          <w:szCs w:val="24"/>
        </w:rPr>
        <w:t>)</w:t>
      </w:r>
      <w:r w:rsidR="0017058F">
        <w:rPr>
          <w:rFonts w:ascii="Times New Roman" w:hAnsi="Times New Roman" w:cs="Times New Roman"/>
          <w:sz w:val="24"/>
          <w:szCs w:val="24"/>
        </w:rPr>
        <w:t> </w:t>
      </w:r>
      <w:r w:rsidR="00780DE4">
        <w:rPr>
          <w:rFonts w:ascii="Times New Roman" w:hAnsi="Times New Roman" w:cs="Times New Roman"/>
          <w:sz w:val="24"/>
          <w:szCs w:val="24"/>
        </w:rPr>
        <w:t xml:space="preserve">Tarbijakaitse ja Tehnilise Järelevalve Amet </w:t>
      </w:r>
      <w:r w:rsidR="00204FF8">
        <w:rPr>
          <w:rFonts w:ascii="Times New Roman" w:hAnsi="Times New Roman" w:cs="Times New Roman"/>
          <w:sz w:val="24"/>
          <w:szCs w:val="24"/>
        </w:rPr>
        <w:t xml:space="preserve">annab </w:t>
      </w:r>
      <w:r w:rsidR="002168F7">
        <w:rPr>
          <w:rFonts w:ascii="Times New Roman" w:hAnsi="Times New Roman" w:cs="Times New Roman"/>
          <w:sz w:val="24"/>
          <w:szCs w:val="24"/>
        </w:rPr>
        <w:t xml:space="preserve">piiranguga lõhkeaine lähteaine </w:t>
      </w:r>
      <w:r w:rsidR="00780DE4">
        <w:rPr>
          <w:rFonts w:ascii="Times New Roman" w:hAnsi="Times New Roman" w:cs="Times New Roman"/>
          <w:sz w:val="24"/>
          <w:szCs w:val="24"/>
        </w:rPr>
        <w:t>kasutamise loa, kui:</w:t>
      </w:r>
    </w:p>
    <w:p w14:paraId="17573E51" w14:textId="341109B1" w:rsidR="005D58B2" w:rsidRPr="006E5CC5" w:rsidRDefault="005D58B2" w:rsidP="000B5B9D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on täidetud </w:t>
      </w:r>
      <w:r w:rsidR="00902CB0">
        <w:rPr>
          <w:rFonts w:ascii="Times New Roman" w:hAnsi="Times New Roman" w:cs="Times New Roman"/>
          <w:sz w:val="24"/>
          <w:szCs w:val="24"/>
        </w:rPr>
        <w:t xml:space="preserve">käesoleva seaduse </w:t>
      </w:r>
      <w:r>
        <w:rPr>
          <w:rFonts w:ascii="Times New Roman" w:hAnsi="Times New Roman" w:cs="Times New Roman"/>
          <w:sz w:val="24"/>
          <w:szCs w:val="24"/>
        </w:rPr>
        <w:t>§</w:t>
      </w:r>
      <w:r w:rsidR="00532E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26BF2">
        <w:rPr>
          <w:rFonts w:ascii="Times New Roman" w:hAnsi="Times New Roman" w:cs="Times New Roman"/>
          <w:sz w:val="24"/>
          <w:szCs w:val="24"/>
        </w:rPr>
        <w:t xml:space="preserve"> lõikes 1</w:t>
      </w:r>
      <w:r w:rsidR="006E5CC5">
        <w:rPr>
          <w:rFonts w:ascii="Times New Roman" w:hAnsi="Times New Roman" w:cs="Times New Roman"/>
          <w:sz w:val="24"/>
          <w:szCs w:val="24"/>
        </w:rPr>
        <w:t xml:space="preserve"> </w:t>
      </w:r>
      <w:r w:rsidR="00506730">
        <w:rPr>
          <w:rFonts w:ascii="Times New Roman" w:hAnsi="Times New Roman" w:cs="Times New Roman"/>
          <w:sz w:val="24"/>
          <w:szCs w:val="24"/>
        </w:rPr>
        <w:t xml:space="preserve">loetletud </w:t>
      </w:r>
      <w:r w:rsidR="00E570F0">
        <w:rPr>
          <w:rFonts w:ascii="Times New Roman" w:hAnsi="Times New Roman" w:cs="Times New Roman"/>
          <w:sz w:val="24"/>
          <w:szCs w:val="24"/>
        </w:rPr>
        <w:t>tingimused</w:t>
      </w:r>
      <w:r w:rsidR="006E5CC5">
        <w:rPr>
          <w:rFonts w:ascii="Times New Roman" w:hAnsi="Times New Roman" w:cs="Times New Roman"/>
          <w:sz w:val="24"/>
          <w:szCs w:val="24"/>
        </w:rPr>
        <w:t>;</w:t>
      </w:r>
    </w:p>
    <w:p w14:paraId="64D559DC" w14:textId="22F1EBCD" w:rsidR="008B6303" w:rsidRDefault="000A46CE" w:rsidP="00780DE4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80DE4">
        <w:rPr>
          <w:rFonts w:ascii="Times New Roman" w:hAnsi="Times New Roman" w:cs="Times New Roman"/>
          <w:sz w:val="24"/>
          <w:szCs w:val="24"/>
        </w:rPr>
        <w:t xml:space="preserve">) </w:t>
      </w:r>
      <w:del w:id="59" w:author="Mari Koik" w:date="2024-02-23T13:19:00Z">
        <w:r w:rsidR="00780DE4" w:rsidDel="00DF73FD">
          <w:rPr>
            <w:rFonts w:ascii="Times New Roman" w:hAnsi="Times New Roman" w:cs="Times New Roman"/>
            <w:sz w:val="24"/>
            <w:szCs w:val="24"/>
          </w:rPr>
          <w:delText xml:space="preserve">puudub </w:delText>
        </w:r>
      </w:del>
      <w:r w:rsidR="0049561F">
        <w:rPr>
          <w:rFonts w:ascii="Times New Roman" w:hAnsi="Times New Roman" w:cs="Times New Roman"/>
          <w:sz w:val="24"/>
          <w:szCs w:val="24"/>
        </w:rPr>
        <w:t>taotletavast kontsentratsioonist</w:t>
      </w:r>
      <w:r w:rsidR="0049561F" w:rsidRPr="00780DE4">
        <w:rPr>
          <w:rFonts w:ascii="Times New Roman" w:hAnsi="Times New Roman" w:cs="Times New Roman"/>
          <w:sz w:val="24"/>
          <w:szCs w:val="24"/>
        </w:rPr>
        <w:t xml:space="preserve"> </w:t>
      </w:r>
      <w:r w:rsidR="00780DE4" w:rsidRPr="00780DE4">
        <w:rPr>
          <w:rFonts w:ascii="Times New Roman" w:hAnsi="Times New Roman" w:cs="Times New Roman"/>
          <w:sz w:val="24"/>
          <w:szCs w:val="24"/>
        </w:rPr>
        <w:t>väiksemas kontsentratsioonis piirangu</w:t>
      </w:r>
      <w:r w:rsidR="00780DE4">
        <w:rPr>
          <w:rFonts w:ascii="Times New Roman" w:hAnsi="Times New Roman" w:cs="Times New Roman"/>
          <w:sz w:val="24"/>
          <w:szCs w:val="24"/>
        </w:rPr>
        <w:t>g</w:t>
      </w:r>
      <w:r w:rsidR="00780DE4" w:rsidRPr="00780DE4">
        <w:rPr>
          <w:rFonts w:ascii="Times New Roman" w:hAnsi="Times New Roman" w:cs="Times New Roman"/>
          <w:sz w:val="24"/>
          <w:szCs w:val="24"/>
        </w:rPr>
        <w:t>a lõhkeaine lähteaine või alternatiiv</w:t>
      </w:r>
      <w:ins w:id="60" w:author="Mari Koik" w:date="2024-02-23T13:19:00Z">
        <w:r w:rsidR="00DF73FD">
          <w:rPr>
            <w:rFonts w:ascii="Times New Roman" w:hAnsi="Times New Roman" w:cs="Times New Roman"/>
            <w:sz w:val="24"/>
            <w:szCs w:val="24"/>
          </w:rPr>
          <w:t>n</w:t>
        </w:r>
      </w:ins>
      <w:del w:id="61" w:author="Mari Koik" w:date="2024-02-23T13:19:00Z">
        <w:r w:rsidR="00780DE4" w:rsidRPr="00780DE4" w:rsidDel="00DF73FD">
          <w:rPr>
            <w:rFonts w:ascii="Times New Roman" w:hAnsi="Times New Roman" w:cs="Times New Roman"/>
            <w:sz w:val="24"/>
            <w:szCs w:val="24"/>
          </w:rPr>
          <w:delText>s</w:delText>
        </w:r>
      </w:del>
      <w:r w:rsidR="00780DE4" w:rsidRPr="00780DE4">
        <w:rPr>
          <w:rFonts w:ascii="Times New Roman" w:hAnsi="Times New Roman" w:cs="Times New Roman"/>
          <w:sz w:val="24"/>
          <w:szCs w:val="24"/>
        </w:rPr>
        <w:t>e aine</w:t>
      </w:r>
      <w:del w:id="62" w:author="Mari Koik" w:date="2024-02-23T13:20:00Z">
        <w:r w:rsidR="00780DE4" w:rsidRPr="00780DE4" w:rsidDel="00DF73FD">
          <w:rPr>
            <w:rFonts w:ascii="Times New Roman" w:hAnsi="Times New Roman" w:cs="Times New Roman"/>
            <w:sz w:val="24"/>
            <w:szCs w:val="24"/>
          </w:rPr>
          <w:delText xml:space="preserve"> kättesaadavus</w:delText>
        </w:r>
      </w:del>
      <w:r w:rsidR="00780DE4" w:rsidRPr="00780DE4">
        <w:rPr>
          <w:rFonts w:ascii="Times New Roman" w:hAnsi="Times New Roman" w:cs="Times New Roman"/>
          <w:sz w:val="24"/>
          <w:szCs w:val="24"/>
        </w:rPr>
        <w:t xml:space="preserve">, millega </w:t>
      </w:r>
      <w:r w:rsidR="0049561F">
        <w:rPr>
          <w:rFonts w:ascii="Times New Roman" w:hAnsi="Times New Roman" w:cs="Times New Roman"/>
          <w:sz w:val="24"/>
          <w:szCs w:val="24"/>
        </w:rPr>
        <w:t>taotleja saavutaks kasutamise eesmärgi</w:t>
      </w:r>
      <w:ins w:id="63" w:author="Mari Koik" w:date="2024-02-23T13:20:00Z">
        <w:r w:rsidR="00DF73FD">
          <w:rPr>
            <w:rFonts w:ascii="Times New Roman" w:hAnsi="Times New Roman" w:cs="Times New Roman"/>
            <w:sz w:val="24"/>
            <w:szCs w:val="24"/>
          </w:rPr>
          <w:t>,</w:t>
        </w:r>
        <w:r w:rsidR="00DF73FD" w:rsidRPr="00DF73F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DF73FD">
          <w:rPr>
            <w:rFonts w:ascii="Times New Roman" w:hAnsi="Times New Roman" w:cs="Times New Roman"/>
            <w:sz w:val="24"/>
            <w:szCs w:val="24"/>
          </w:rPr>
          <w:t xml:space="preserve">ei ole </w:t>
        </w:r>
        <w:r w:rsidR="00DF73FD" w:rsidRPr="00780DE4">
          <w:rPr>
            <w:rFonts w:ascii="Times New Roman" w:hAnsi="Times New Roman" w:cs="Times New Roman"/>
            <w:sz w:val="24"/>
            <w:szCs w:val="24"/>
          </w:rPr>
          <w:t>kättesaadav</w:t>
        </w:r>
      </w:ins>
      <w:r w:rsidR="00D05AA8">
        <w:rPr>
          <w:rFonts w:ascii="Times New Roman" w:hAnsi="Times New Roman" w:cs="Times New Roman"/>
          <w:sz w:val="24"/>
          <w:szCs w:val="24"/>
        </w:rPr>
        <w:t>.</w:t>
      </w:r>
      <w:bookmarkEnd w:id="58"/>
    </w:p>
    <w:p w14:paraId="67E53E5C" w14:textId="77777777" w:rsidR="003006A3" w:rsidRDefault="003006A3" w:rsidP="00742B4B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0964FC6" w14:textId="1547EA83" w:rsidR="00742B4B" w:rsidRDefault="00742B4B" w:rsidP="00742B4B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bookmarkStart w:id="64" w:name="_Hlk124502389"/>
      <w:bookmarkStart w:id="65" w:name="_Hlk124501313"/>
      <w:r>
        <w:rPr>
          <w:rFonts w:ascii="Times New Roman" w:hAnsi="Times New Roman" w:cs="Times New Roman"/>
          <w:sz w:val="24"/>
          <w:szCs w:val="24"/>
        </w:rPr>
        <w:t>(</w:t>
      </w:r>
      <w:r w:rsidR="000679F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="0017058F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Tarbijakaitse ja Tehnilise Järelevalve Amet keeldub </w:t>
      </w:r>
      <w:r w:rsidR="002168F7">
        <w:rPr>
          <w:rFonts w:ascii="Times New Roman" w:hAnsi="Times New Roman" w:cs="Times New Roman"/>
          <w:sz w:val="24"/>
          <w:szCs w:val="24"/>
        </w:rPr>
        <w:t xml:space="preserve">piiranguga lõhkeaine lähteaine </w:t>
      </w:r>
      <w:r w:rsidR="00324C5F" w:rsidRPr="00CC15EA">
        <w:rPr>
          <w:rFonts w:ascii="Times New Roman" w:hAnsi="Times New Roman" w:cs="Times New Roman"/>
          <w:sz w:val="24"/>
          <w:szCs w:val="24"/>
        </w:rPr>
        <w:t xml:space="preserve">kasutamise </w:t>
      </w:r>
      <w:r w:rsidRPr="00CC15EA">
        <w:rPr>
          <w:rFonts w:ascii="Times New Roman" w:hAnsi="Times New Roman" w:cs="Times New Roman"/>
          <w:sz w:val="24"/>
          <w:szCs w:val="24"/>
        </w:rPr>
        <w:t>loa andmisest</w:t>
      </w:r>
      <w:r>
        <w:rPr>
          <w:rFonts w:ascii="Times New Roman" w:hAnsi="Times New Roman" w:cs="Times New Roman"/>
          <w:sz w:val="24"/>
          <w:szCs w:val="24"/>
        </w:rPr>
        <w:t xml:space="preserve">, kui: </w:t>
      </w:r>
    </w:p>
    <w:p w14:paraId="098F0549" w14:textId="417B59BB" w:rsidR="00503B3B" w:rsidRDefault="00742B4B" w:rsidP="008F4AD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1E7B7E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4ADF">
        <w:rPr>
          <w:rFonts w:ascii="Times New Roman" w:hAnsi="Times New Roman" w:cs="Times New Roman"/>
          <w:sz w:val="24"/>
          <w:szCs w:val="24"/>
        </w:rPr>
        <w:t>ei ole</w:t>
      </w:r>
      <w:r w:rsidR="008F4ADF" w:rsidRPr="008F4ADF">
        <w:rPr>
          <w:rFonts w:ascii="Times New Roman" w:hAnsi="Times New Roman" w:cs="Times New Roman"/>
          <w:sz w:val="24"/>
          <w:szCs w:val="24"/>
        </w:rPr>
        <w:t xml:space="preserve"> täidetud </w:t>
      </w:r>
      <w:r w:rsidR="00250FB4">
        <w:rPr>
          <w:rFonts w:ascii="Times New Roman" w:hAnsi="Times New Roman" w:cs="Times New Roman"/>
          <w:sz w:val="24"/>
          <w:szCs w:val="24"/>
        </w:rPr>
        <w:t xml:space="preserve">käesoleva seaduse </w:t>
      </w:r>
      <w:r w:rsidR="008F4ADF" w:rsidRPr="008F4ADF">
        <w:rPr>
          <w:rFonts w:ascii="Times New Roman" w:hAnsi="Times New Roman" w:cs="Times New Roman"/>
          <w:sz w:val="24"/>
          <w:szCs w:val="24"/>
        </w:rPr>
        <w:t>§ 15</w:t>
      </w:r>
      <w:r w:rsidR="008F4ADF" w:rsidRPr="008F4AD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F4ADF" w:rsidRPr="008F4ADF">
        <w:rPr>
          <w:rFonts w:ascii="Times New Roman" w:hAnsi="Times New Roman" w:cs="Times New Roman"/>
          <w:sz w:val="24"/>
          <w:szCs w:val="24"/>
        </w:rPr>
        <w:t xml:space="preserve"> </w:t>
      </w:r>
      <w:r w:rsidR="00526BF2">
        <w:rPr>
          <w:rFonts w:ascii="Times New Roman" w:hAnsi="Times New Roman" w:cs="Times New Roman"/>
          <w:sz w:val="24"/>
          <w:szCs w:val="24"/>
        </w:rPr>
        <w:t xml:space="preserve">lõikes 1 </w:t>
      </w:r>
      <w:r w:rsidR="003613DD">
        <w:rPr>
          <w:rFonts w:ascii="Times New Roman" w:hAnsi="Times New Roman" w:cs="Times New Roman"/>
          <w:sz w:val="24"/>
          <w:szCs w:val="24"/>
        </w:rPr>
        <w:t>loetlet</w:t>
      </w:r>
      <w:r w:rsidR="008F4ADF" w:rsidRPr="008F4ADF">
        <w:rPr>
          <w:rFonts w:ascii="Times New Roman" w:hAnsi="Times New Roman" w:cs="Times New Roman"/>
          <w:sz w:val="24"/>
          <w:szCs w:val="24"/>
        </w:rPr>
        <w:t xml:space="preserve">ud </w:t>
      </w:r>
      <w:r w:rsidR="00E570F0">
        <w:rPr>
          <w:rFonts w:ascii="Times New Roman" w:hAnsi="Times New Roman" w:cs="Times New Roman"/>
          <w:sz w:val="24"/>
          <w:szCs w:val="24"/>
        </w:rPr>
        <w:t>tingimused</w:t>
      </w:r>
      <w:r w:rsidR="008F4ADF">
        <w:rPr>
          <w:rFonts w:ascii="Times New Roman" w:hAnsi="Times New Roman" w:cs="Times New Roman"/>
          <w:sz w:val="24"/>
          <w:szCs w:val="24"/>
        </w:rPr>
        <w:t>;</w:t>
      </w:r>
      <w:r w:rsidR="008F4ADF" w:rsidRPr="008F4A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CA6A22" w14:textId="4EA4C597" w:rsidR="002977A3" w:rsidRDefault="00420611" w:rsidP="0042142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03B3B" w:rsidRPr="001E7B7E">
        <w:rPr>
          <w:rFonts w:ascii="Times New Roman" w:hAnsi="Times New Roman" w:cs="Times New Roman"/>
          <w:sz w:val="24"/>
          <w:szCs w:val="24"/>
        </w:rPr>
        <w:t xml:space="preserve">) </w:t>
      </w:r>
      <w:r w:rsidR="009A5385">
        <w:rPr>
          <w:rFonts w:ascii="Times New Roman" w:hAnsi="Times New Roman" w:cs="Times New Roman"/>
          <w:sz w:val="24"/>
          <w:szCs w:val="24"/>
        </w:rPr>
        <w:t xml:space="preserve">taotleja on </w:t>
      </w:r>
      <w:r w:rsidR="00421427">
        <w:rPr>
          <w:rFonts w:ascii="Times New Roman" w:hAnsi="Times New Roman" w:cs="Times New Roman"/>
          <w:sz w:val="24"/>
          <w:szCs w:val="24"/>
        </w:rPr>
        <w:t xml:space="preserve">esitanud </w:t>
      </w:r>
      <w:r w:rsidR="002168F7">
        <w:rPr>
          <w:rFonts w:ascii="Times New Roman" w:hAnsi="Times New Roman" w:cs="Times New Roman"/>
          <w:sz w:val="24"/>
          <w:szCs w:val="24"/>
        </w:rPr>
        <w:t xml:space="preserve">piiranguga lõhkeaine lähteaine </w:t>
      </w:r>
      <w:r w:rsidR="00E84FF5">
        <w:rPr>
          <w:rFonts w:ascii="Times New Roman" w:hAnsi="Times New Roman" w:cs="Times New Roman"/>
          <w:sz w:val="24"/>
          <w:szCs w:val="24"/>
        </w:rPr>
        <w:t xml:space="preserve">kasutamise loa </w:t>
      </w:r>
      <w:r w:rsidR="00421427" w:rsidRPr="001E7B7E">
        <w:rPr>
          <w:rFonts w:ascii="Times New Roman" w:hAnsi="Times New Roman" w:cs="Times New Roman"/>
          <w:sz w:val="24"/>
          <w:szCs w:val="24"/>
        </w:rPr>
        <w:t xml:space="preserve">taotlemisel valeandmeid, millel on oluline tähtsus </w:t>
      </w:r>
      <w:del w:id="66" w:author="Mari Koik" w:date="2024-02-23T13:20:00Z">
        <w:r w:rsidR="00DD1374" w:rsidRPr="00DD1374" w:rsidDel="00DF73FD">
          <w:rPr>
            <w:rFonts w:ascii="Times New Roman" w:hAnsi="Times New Roman" w:cs="Times New Roman"/>
            <w:sz w:val="24"/>
            <w:szCs w:val="24"/>
          </w:rPr>
          <w:delText>piiranguga lõhkeaine lähteaine kasutamise</w:delText>
        </w:r>
        <w:r w:rsidR="00DD1374" w:rsidDel="00DF73FD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421427" w:rsidRPr="001E7B7E">
        <w:rPr>
          <w:rFonts w:ascii="Times New Roman" w:hAnsi="Times New Roman" w:cs="Times New Roman"/>
          <w:sz w:val="24"/>
          <w:szCs w:val="24"/>
        </w:rPr>
        <w:t xml:space="preserve">loa andmise </w:t>
      </w:r>
      <w:r w:rsidR="003613DD">
        <w:rPr>
          <w:rFonts w:ascii="Times New Roman" w:hAnsi="Times New Roman" w:cs="Times New Roman"/>
          <w:sz w:val="24"/>
          <w:szCs w:val="24"/>
        </w:rPr>
        <w:t>üle</w:t>
      </w:r>
      <w:r w:rsidR="00421427" w:rsidRPr="001E7B7E">
        <w:rPr>
          <w:rFonts w:ascii="Times New Roman" w:hAnsi="Times New Roman" w:cs="Times New Roman"/>
          <w:sz w:val="24"/>
          <w:szCs w:val="24"/>
        </w:rPr>
        <w:t xml:space="preserve"> otsustamisel</w:t>
      </w:r>
      <w:ins w:id="67" w:author="Mari Koik" w:date="2024-02-23T13:20:00Z">
        <w:r w:rsidR="00DF73FD">
          <w:rPr>
            <w:rFonts w:ascii="Times New Roman" w:hAnsi="Times New Roman" w:cs="Times New Roman"/>
            <w:sz w:val="24"/>
            <w:szCs w:val="24"/>
          </w:rPr>
          <w:t>,</w:t>
        </w:r>
      </w:ins>
      <w:r w:rsidR="00651AD9">
        <w:rPr>
          <w:rFonts w:ascii="Times New Roman" w:hAnsi="Times New Roman" w:cs="Times New Roman"/>
          <w:sz w:val="24"/>
          <w:szCs w:val="24"/>
        </w:rPr>
        <w:t xml:space="preserve"> või</w:t>
      </w:r>
      <w:bookmarkStart w:id="68" w:name="_Hlk124502928"/>
      <w:bookmarkEnd w:id="64"/>
    </w:p>
    <w:p w14:paraId="46566A90" w14:textId="21DB403B" w:rsidR="001E09BF" w:rsidRDefault="00420611" w:rsidP="0042142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E09BF">
        <w:rPr>
          <w:rFonts w:ascii="Times New Roman" w:hAnsi="Times New Roman" w:cs="Times New Roman"/>
          <w:sz w:val="24"/>
          <w:szCs w:val="24"/>
        </w:rPr>
        <w:t>)</w:t>
      </w:r>
      <w:r w:rsidR="0017058F">
        <w:rPr>
          <w:rFonts w:ascii="Times New Roman" w:hAnsi="Times New Roman" w:cs="Times New Roman"/>
          <w:sz w:val="24"/>
          <w:szCs w:val="24"/>
        </w:rPr>
        <w:t> </w:t>
      </w:r>
      <w:commentRangeStart w:id="69"/>
      <w:del w:id="70" w:author="Mari Koik" w:date="2024-02-23T13:23:00Z">
        <w:r w:rsidR="00421427" w:rsidDel="00E0108B">
          <w:rPr>
            <w:rFonts w:ascii="Times New Roman" w:hAnsi="Times New Roman" w:cs="Times New Roman"/>
            <w:sz w:val="24"/>
            <w:szCs w:val="24"/>
          </w:rPr>
          <w:delText xml:space="preserve">taotleja </w:delText>
        </w:r>
        <w:r w:rsidR="003613DD" w:rsidDel="00E0108B">
          <w:rPr>
            <w:rFonts w:ascii="Times New Roman" w:hAnsi="Times New Roman" w:cs="Times New Roman"/>
            <w:sz w:val="24"/>
            <w:szCs w:val="24"/>
          </w:rPr>
          <w:delText>suhtes</w:delText>
        </w:r>
        <w:r w:rsidR="00AA7244" w:rsidDel="00E0108B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421427">
        <w:rPr>
          <w:rFonts w:ascii="Times New Roman" w:hAnsi="Times New Roman" w:cs="Times New Roman"/>
          <w:sz w:val="24"/>
          <w:szCs w:val="24"/>
        </w:rPr>
        <w:t>on</w:t>
      </w:r>
      <w:r w:rsidR="00421427" w:rsidRPr="00E34CEB">
        <w:rPr>
          <w:rFonts w:ascii="Times New Roman" w:hAnsi="Times New Roman" w:cs="Times New Roman"/>
          <w:sz w:val="24"/>
          <w:szCs w:val="24"/>
        </w:rPr>
        <w:t xml:space="preserve"> põhjendatud </w:t>
      </w:r>
      <w:r w:rsidR="00421427">
        <w:rPr>
          <w:rFonts w:ascii="Times New Roman" w:hAnsi="Times New Roman" w:cs="Times New Roman"/>
          <w:sz w:val="24"/>
          <w:szCs w:val="24"/>
        </w:rPr>
        <w:t>kahtlus</w:t>
      </w:r>
      <w:ins w:id="71" w:author="Mari Koik" w:date="2024-02-23T13:21:00Z">
        <w:r w:rsidR="00DF73FD">
          <w:rPr>
            <w:rFonts w:ascii="Times New Roman" w:hAnsi="Times New Roman" w:cs="Times New Roman"/>
            <w:sz w:val="24"/>
            <w:szCs w:val="24"/>
          </w:rPr>
          <w:t xml:space="preserve">, </w:t>
        </w:r>
      </w:ins>
      <w:ins w:id="72" w:author="Mari Koik" w:date="2024-02-26T10:41:00Z">
        <w:r w:rsidR="00080097">
          <w:rPr>
            <w:rFonts w:ascii="Times New Roman" w:hAnsi="Times New Roman" w:cs="Times New Roman"/>
            <w:sz w:val="24"/>
            <w:szCs w:val="24"/>
          </w:rPr>
          <w:t>et</w:t>
        </w:r>
      </w:ins>
      <w:ins w:id="73" w:author="Mari Koik" w:date="2024-02-23T13:22:00Z">
        <w:r w:rsidR="00E0108B">
          <w:rPr>
            <w:rFonts w:ascii="Times New Roman" w:hAnsi="Times New Roman" w:cs="Times New Roman"/>
            <w:sz w:val="24"/>
            <w:szCs w:val="24"/>
          </w:rPr>
          <w:t xml:space="preserve"> loa taotleja</w:t>
        </w:r>
      </w:ins>
      <w:r w:rsidR="00421427" w:rsidRPr="00E34CEB">
        <w:rPr>
          <w:rFonts w:ascii="Times New Roman" w:hAnsi="Times New Roman" w:cs="Times New Roman"/>
          <w:sz w:val="24"/>
          <w:szCs w:val="24"/>
        </w:rPr>
        <w:t xml:space="preserve"> </w:t>
      </w:r>
      <w:ins w:id="74" w:author="Mari Koik" w:date="2024-02-23T13:23:00Z">
        <w:r w:rsidR="00E0108B">
          <w:rPr>
            <w:rFonts w:ascii="Times New Roman" w:hAnsi="Times New Roman" w:cs="Times New Roman"/>
            <w:sz w:val="24"/>
            <w:szCs w:val="24"/>
          </w:rPr>
          <w:t xml:space="preserve">kavandatav </w:t>
        </w:r>
      </w:ins>
      <w:r w:rsidR="00421427" w:rsidRPr="00E34CEB">
        <w:rPr>
          <w:rFonts w:ascii="Times New Roman" w:hAnsi="Times New Roman" w:cs="Times New Roman"/>
          <w:sz w:val="24"/>
          <w:szCs w:val="24"/>
        </w:rPr>
        <w:t xml:space="preserve">piiranguga lõhkeaine lähteaine </w:t>
      </w:r>
      <w:del w:id="75" w:author="Mari Koik" w:date="2024-02-23T13:23:00Z">
        <w:r w:rsidR="00421427" w:rsidRPr="00FF6093" w:rsidDel="00E0108B">
          <w:rPr>
            <w:rFonts w:ascii="Times New Roman" w:hAnsi="Times New Roman" w:cs="Times New Roman"/>
            <w:sz w:val="24"/>
            <w:szCs w:val="24"/>
          </w:rPr>
          <w:delText>kavandatud</w:delText>
        </w:r>
        <w:r w:rsidR="00421427" w:rsidRPr="00E34CEB" w:rsidDel="00E0108B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del w:id="76" w:author="Mari Koik" w:date="2024-02-23T13:22:00Z">
        <w:r w:rsidR="00421427" w:rsidRPr="00E34CEB" w:rsidDel="00E0108B">
          <w:rPr>
            <w:rFonts w:ascii="Times New Roman" w:hAnsi="Times New Roman" w:cs="Times New Roman"/>
            <w:sz w:val="24"/>
            <w:szCs w:val="24"/>
          </w:rPr>
          <w:delText xml:space="preserve">kasutamise </w:delText>
        </w:r>
      </w:del>
      <w:ins w:id="77" w:author="Mari Koik" w:date="2024-02-23T13:22:00Z">
        <w:r w:rsidR="00E0108B" w:rsidRPr="00E34CEB">
          <w:rPr>
            <w:rFonts w:ascii="Times New Roman" w:hAnsi="Times New Roman" w:cs="Times New Roman"/>
            <w:sz w:val="24"/>
            <w:szCs w:val="24"/>
          </w:rPr>
          <w:t>kasut</w:t>
        </w:r>
        <w:r w:rsidR="00E0108B">
          <w:rPr>
            <w:rFonts w:ascii="Times New Roman" w:hAnsi="Times New Roman" w:cs="Times New Roman"/>
            <w:sz w:val="24"/>
            <w:szCs w:val="24"/>
          </w:rPr>
          <w:t xml:space="preserve">us </w:t>
        </w:r>
      </w:ins>
      <w:ins w:id="78" w:author="Mari Koik" w:date="2024-02-26T10:41:00Z">
        <w:r w:rsidR="00080097">
          <w:rPr>
            <w:rFonts w:ascii="Times New Roman" w:hAnsi="Times New Roman" w:cs="Times New Roman"/>
            <w:sz w:val="24"/>
            <w:szCs w:val="24"/>
          </w:rPr>
          <w:t>ei ole</w:t>
        </w:r>
      </w:ins>
      <w:ins w:id="79" w:author="Mari Koik" w:date="2024-02-23T13:22:00Z">
        <w:r w:rsidR="00E0108B" w:rsidRPr="00E34CEB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del w:id="80" w:author="Mari Koik" w:date="2024-02-23T13:22:00Z">
        <w:r w:rsidR="00421427" w:rsidRPr="00E34CEB" w:rsidDel="00E0108B">
          <w:rPr>
            <w:rFonts w:ascii="Times New Roman" w:hAnsi="Times New Roman" w:cs="Times New Roman"/>
            <w:sz w:val="24"/>
            <w:szCs w:val="24"/>
          </w:rPr>
          <w:delText>õiguspärasuses</w:delText>
        </w:r>
      </w:del>
      <w:ins w:id="81" w:author="Mari Koik" w:date="2024-02-23T13:22:00Z">
        <w:r w:rsidR="00E0108B" w:rsidRPr="00E34CEB">
          <w:rPr>
            <w:rFonts w:ascii="Times New Roman" w:hAnsi="Times New Roman" w:cs="Times New Roman"/>
            <w:sz w:val="24"/>
            <w:szCs w:val="24"/>
          </w:rPr>
          <w:t>õiguspära</w:t>
        </w:r>
        <w:r w:rsidR="00E0108B">
          <w:rPr>
            <w:rFonts w:ascii="Times New Roman" w:hAnsi="Times New Roman" w:cs="Times New Roman"/>
            <w:sz w:val="24"/>
            <w:szCs w:val="24"/>
          </w:rPr>
          <w:t>ne</w:t>
        </w:r>
      </w:ins>
      <w:commentRangeEnd w:id="69"/>
      <w:ins w:id="82" w:author="Mari Koik" w:date="2024-02-26T11:03:00Z">
        <w:r w:rsidR="00B66497">
          <w:rPr>
            <w:rStyle w:val="Kommentaariviide"/>
          </w:rPr>
          <w:commentReference w:id="69"/>
        </w:r>
      </w:ins>
      <w:r w:rsidR="00651AD9">
        <w:rPr>
          <w:rFonts w:ascii="Times New Roman" w:hAnsi="Times New Roman" w:cs="Times New Roman"/>
          <w:sz w:val="24"/>
          <w:szCs w:val="24"/>
        </w:rPr>
        <w:t>.</w:t>
      </w:r>
    </w:p>
    <w:bookmarkEnd w:id="65"/>
    <w:bookmarkEnd w:id="68"/>
    <w:p w14:paraId="64F25669" w14:textId="362B60C6" w:rsidR="00094923" w:rsidRDefault="00094923" w:rsidP="0042142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92C4F37" w14:textId="7C19A837" w:rsidR="00094923" w:rsidRPr="0084490C" w:rsidRDefault="00094923" w:rsidP="008B728A">
      <w:pPr>
        <w:jc w:val="both"/>
        <w:rPr>
          <w:rFonts w:ascii="Times New Roman" w:hAnsi="Times New Roman" w:cs="Times New Roman"/>
          <w:sz w:val="24"/>
          <w:szCs w:val="24"/>
        </w:rPr>
      </w:pPr>
      <w:r w:rsidRPr="00094923">
        <w:rPr>
          <w:rFonts w:ascii="Times New Roman" w:hAnsi="Times New Roman" w:cs="Times New Roman"/>
          <w:sz w:val="24"/>
          <w:szCs w:val="24"/>
        </w:rPr>
        <w:lastRenderedPageBreak/>
        <w:t xml:space="preserve">(4) Tarbijakaitse ja Tehnilise Järelevalve Amet võib keelduda piiranguga lõhkeaine lähteaine kasutamise loa andmisest, kui Politsei- ja Piirivalveamet või Kaitsepolitseiamet ei ole </w:t>
      </w:r>
      <w:del w:id="83" w:author="Mari Koik" w:date="2024-02-23T13:24:00Z">
        <w:r w:rsidRPr="00094923" w:rsidDel="00E0108B">
          <w:rPr>
            <w:rFonts w:ascii="Times New Roman" w:hAnsi="Times New Roman" w:cs="Times New Roman"/>
            <w:sz w:val="24"/>
            <w:szCs w:val="24"/>
          </w:rPr>
          <w:delText xml:space="preserve">piiranguga lõhkeaine lähteaine kasutamise </w:delText>
        </w:r>
      </w:del>
      <w:r w:rsidRPr="00094923">
        <w:rPr>
          <w:rFonts w:ascii="Times New Roman" w:hAnsi="Times New Roman" w:cs="Times New Roman"/>
          <w:sz w:val="24"/>
          <w:szCs w:val="24"/>
        </w:rPr>
        <w:t xml:space="preserve">loa taotlust kooskõlastanud vastavalt käesoleva </w:t>
      </w:r>
      <w:r w:rsidRPr="0084490C">
        <w:rPr>
          <w:rFonts w:ascii="Times New Roman" w:hAnsi="Times New Roman" w:cs="Times New Roman"/>
          <w:sz w:val="24"/>
          <w:szCs w:val="24"/>
        </w:rPr>
        <w:t>seaduse §</w:t>
      </w:r>
      <w:r w:rsidR="00273C61">
        <w:rPr>
          <w:rFonts w:ascii="Times New Roman" w:hAnsi="Times New Roman" w:cs="Times New Roman"/>
          <w:sz w:val="24"/>
          <w:szCs w:val="24"/>
        </w:rPr>
        <w:t> </w:t>
      </w:r>
      <w:r w:rsidRPr="0084490C">
        <w:rPr>
          <w:rFonts w:ascii="Times New Roman" w:hAnsi="Times New Roman" w:cs="Times New Roman"/>
          <w:sz w:val="24"/>
          <w:szCs w:val="24"/>
        </w:rPr>
        <w:t>15</w:t>
      </w:r>
      <w:r w:rsidRPr="0084490C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84490C">
        <w:rPr>
          <w:rFonts w:ascii="Times New Roman" w:hAnsi="Times New Roman" w:cs="Times New Roman"/>
          <w:sz w:val="24"/>
          <w:szCs w:val="24"/>
        </w:rPr>
        <w:t xml:space="preserve"> lõikele</w:t>
      </w:r>
      <w:r w:rsidR="00273C61">
        <w:rPr>
          <w:rFonts w:ascii="Times New Roman" w:hAnsi="Times New Roman" w:cs="Times New Roman"/>
          <w:sz w:val="24"/>
          <w:szCs w:val="24"/>
        </w:rPr>
        <w:t> </w:t>
      </w:r>
      <w:r w:rsidRPr="0084490C">
        <w:rPr>
          <w:rFonts w:ascii="Times New Roman" w:hAnsi="Times New Roman" w:cs="Times New Roman"/>
          <w:sz w:val="24"/>
          <w:szCs w:val="24"/>
        </w:rPr>
        <w:t>5.</w:t>
      </w:r>
    </w:p>
    <w:p w14:paraId="2B018834" w14:textId="3E6AEE26" w:rsidR="0084490C" w:rsidRDefault="0084490C" w:rsidP="002237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490C">
        <w:rPr>
          <w:rFonts w:ascii="Times New Roman" w:hAnsi="Times New Roman" w:cs="Times New Roman"/>
          <w:sz w:val="24"/>
          <w:szCs w:val="24"/>
        </w:rPr>
        <w:t xml:space="preserve">(5) </w:t>
      </w:r>
      <w:bookmarkStart w:id="84" w:name="_Hlk156556779"/>
      <w:bookmarkStart w:id="85" w:name="_Hlk149302036"/>
      <w:r w:rsidR="00235C59">
        <w:rPr>
          <w:rFonts w:ascii="Times New Roman" w:hAnsi="Times New Roman" w:cs="Times New Roman"/>
          <w:sz w:val="24"/>
          <w:szCs w:val="24"/>
        </w:rPr>
        <w:t>Piiranguga lõhkeaine lähteaine kasutamise</w:t>
      </w:r>
      <w:r w:rsidR="00235C59" w:rsidRPr="00BC79B9">
        <w:rPr>
          <w:rFonts w:ascii="Times New Roman" w:hAnsi="Times New Roman" w:cs="Times New Roman"/>
          <w:sz w:val="24"/>
          <w:szCs w:val="24"/>
        </w:rPr>
        <w:t xml:space="preserve"> </w:t>
      </w:r>
      <w:r w:rsidR="00235C59">
        <w:rPr>
          <w:rFonts w:ascii="Times New Roman" w:hAnsi="Times New Roman" w:cs="Times New Roman"/>
          <w:sz w:val="24"/>
          <w:szCs w:val="24"/>
        </w:rPr>
        <w:t>l</w:t>
      </w:r>
      <w:r w:rsidRPr="0084490C">
        <w:rPr>
          <w:rFonts w:ascii="Times New Roman" w:hAnsi="Times New Roman" w:cs="Times New Roman"/>
          <w:sz w:val="24"/>
          <w:szCs w:val="24"/>
        </w:rPr>
        <w:t xml:space="preserve">oa andmisest </w:t>
      </w:r>
      <w:r w:rsidRPr="00A06BE9">
        <w:rPr>
          <w:rFonts w:ascii="Times New Roman" w:hAnsi="Times New Roman" w:cs="Times New Roman"/>
          <w:sz w:val="24"/>
          <w:szCs w:val="24"/>
        </w:rPr>
        <w:t xml:space="preserve">keeldumise korral teavitatakse taotlejat keeldumise õiguslikust alusest. </w:t>
      </w:r>
      <w:del w:id="86" w:author="Mari Koik" w:date="2024-02-23T13:24:00Z">
        <w:r w:rsidR="00050D73" w:rsidDel="00E0108B">
          <w:rPr>
            <w:rFonts w:ascii="Times New Roman" w:hAnsi="Times New Roman" w:cs="Times New Roman"/>
            <w:sz w:val="24"/>
            <w:szCs w:val="24"/>
          </w:rPr>
          <w:delText>P</w:delText>
        </w:r>
        <w:r w:rsidR="00050D73" w:rsidRPr="00050D73" w:rsidDel="00E0108B">
          <w:rPr>
            <w:rFonts w:ascii="Times New Roman" w:hAnsi="Times New Roman" w:cs="Times New Roman"/>
            <w:sz w:val="24"/>
            <w:szCs w:val="24"/>
          </w:rPr>
          <w:delText xml:space="preserve">iiranguga lõhkeaine lähteaine kasutamise </w:delText>
        </w:r>
        <w:r w:rsidR="00050D73" w:rsidDel="00E0108B">
          <w:rPr>
            <w:rFonts w:ascii="Times New Roman" w:hAnsi="Times New Roman" w:cs="Times New Roman"/>
            <w:sz w:val="24"/>
            <w:szCs w:val="24"/>
          </w:rPr>
          <w:delText>l</w:delText>
        </w:r>
      </w:del>
      <w:ins w:id="87" w:author="Mari Koik" w:date="2024-02-23T13:24:00Z">
        <w:r w:rsidR="00E0108B">
          <w:rPr>
            <w:rFonts w:ascii="Times New Roman" w:hAnsi="Times New Roman" w:cs="Times New Roman"/>
            <w:sz w:val="24"/>
            <w:szCs w:val="24"/>
          </w:rPr>
          <w:t>L</w:t>
        </w:r>
      </w:ins>
      <w:r w:rsidRPr="00A06BE9">
        <w:rPr>
          <w:rFonts w:ascii="Times New Roman" w:hAnsi="Times New Roman" w:cs="Times New Roman"/>
          <w:sz w:val="24"/>
          <w:szCs w:val="24"/>
        </w:rPr>
        <w:t>oa andmisest</w:t>
      </w:r>
      <w:r w:rsidRPr="0084490C">
        <w:rPr>
          <w:rFonts w:ascii="Times New Roman" w:hAnsi="Times New Roman" w:cs="Times New Roman"/>
          <w:sz w:val="24"/>
          <w:szCs w:val="24"/>
        </w:rPr>
        <w:t xml:space="preserve"> keeldumise põhjust ega sellega seonduvat teavet</w:t>
      </w:r>
      <w:r w:rsidR="004F17A6">
        <w:rPr>
          <w:rFonts w:ascii="Times New Roman" w:hAnsi="Times New Roman" w:cs="Times New Roman"/>
          <w:sz w:val="24"/>
          <w:szCs w:val="24"/>
        </w:rPr>
        <w:t xml:space="preserve">, kui </w:t>
      </w:r>
      <w:r w:rsidR="004F17A6" w:rsidRPr="004F17A6">
        <w:rPr>
          <w:rFonts w:ascii="Times New Roman" w:hAnsi="Times New Roman" w:cs="Times New Roman"/>
          <w:sz w:val="24"/>
          <w:szCs w:val="24"/>
        </w:rPr>
        <w:t>see seab ohtu avaliku korra või riigi julgeoleku kaitse</w:t>
      </w:r>
      <w:r w:rsidR="004F17A6">
        <w:rPr>
          <w:rFonts w:ascii="Times New Roman" w:hAnsi="Times New Roman" w:cs="Times New Roman"/>
          <w:sz w:val="24"/>
          <w:szCs w:val="24"/>
        </w:rPr>
        <w:t>,</w:t>
      </w:r>
      <w:r w:rsidRPr="0084490C">
        <w:rPr>
          <w:rFonts w:ascii="Times New Roman" w:hAnsi="Times New Roman" w:cs="Times New Roman"/>
          <w:sz w:val="24"/>
          <w:szCs w:val="24"/>
        </w:rPr>
        <w:t xml:space="preserve"> ei avaldata taotlejale ega muule isikule.</w:t>
      </w:r>
      <w:bookmarkEnd w:id="84"/>
    </w:p>
    <w:bookmarkEnd w:id="85"/>
    <w:p w14:paraId="2EB63D55" w14:textId="77777777" w:rsidR="00104E6E" w:rsidRDefault="00104E6E" w:rsidP="00742B4B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05BBB86" w14:textId="64CF19D1" w:rsidR="00DF015C" w:rsidRDefault="0049561F" w:rsidP="00742B4B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15</w:t>
      </w:r>
      <w:r w:rsidR="00526ECA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F015C" w:rsidRPr="009C12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68F7">
        <w:rPr>
          <w:rFonts w:ascii="Times New Roman" w:hAnsi="Times New Roman" w:cs="Times New Roman"/>
          <w:b/>
          <w:bCs/>
          <w:sz w:val="24"/>
          <w:szCs w:val="24"/>
        </w:rPr>
        <w:t>Piiranguga lõhkeaine lähteaine k</w:t>
      </w:r>
      <w:r w:rsidR="00DF015C" w:rsidRPr="009C12CE">
        <w:rPr>
          <w:rFonts w:ascii="Times New Roman" w:hAnsi="Times New Roman" w:cs="Times New Roman"/>
          <w:b/>
          <w:bCs/>
          <w:sz w:val="24"/>
          <w:szCs w:val="24"/>
        </w:rPr>
        <w:t xml:space="preserve">asutamise loa </w:t>
      </w:r>
      <w:r w:rsidR="00AE586C">
        <w:rPr>
          <w:rFonts w:ascii="Times New Roman" w:hAnsi="Times New Roman" w:cs="Times New Roman"/>
          <w:b/>
          <w:bCs/>
          <w:sz w:val="24"/>
          <w:szCs w:val="24"/>
        </w:rPr>
        <w:t xml:space="preserve">kehtivuse </w:t>
      </w:r>
      <w:r w:rsidR="00DF015C" w:rsidRPr="009C12CE">
        <w:rPr>
          <w:rFonts w:ascii="Times New Roman" w:hAnsi="Times New Roman" w:cs="Times New Roman"/>
          <w:b/>
          <w:bCs/>
          <w:sz w:val="24"/>
          <w:szCs w:val="24"/>
        </w:rPr>
        <w:t xml:space="preserve">peatamine ja </w:t>
      </w:r>
      <w:r w:rsidR="00AE586C">
        <w:rPr>
          <w:rFonts w:ascii="Times New Roman" w:hAnsi="Times New Roman" w:cs="Times New Roman"/>
          <w:b/>
          <w:bCs/>
          <w:sz w:val="24"/>
          <w:szCs w:val="24"/>
        </w:rPr>
        <w:t xml:space="preserve">loa </w:t>
      </w:r>
      <w:r w:rsidR="00DF015C" w:rsidRPr="009C12CE">
        <w:rPr>
          <w:rFonts w:ascii="Times New Roman" w:hAnsi="Times New Roman" w:cs="Times New Roman"/>
          <w:b/>
          <w:bCs/>
          <w:sz w:val="24"/>
          <w:szCs w:val="24"/>
        </w:rPr>
        <w:t>kehtetuks tunnistamine</w:t>
      </w:r>
    </w:p>
    <w:p w14:paraId="6EFB48BB" w14:textId="77777777" w:rsidR="00797587" w:rsidRDefault="00797587" w:rsidP="00F6654E">
      <w:pPr>
        <w:pStyle w:val="Vahedeta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B62EEB" w14:textId="2056D169" w:rsidR="00C46E93" w:rsidRDefault="00C46E93" w:rsidP="00C46E93">
      <w:pPr>
        <w:pStyle w:val="Vahedeta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79758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10218F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17058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1021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Tarbijakaitse ja Tehnilise Järelevalve Amet </w:t>
      </w:r>
      <w:r w:rsidR="006718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peatab </w:t>
      </w:r>
      <w:r w:rsidR="002168F7" w:rsidRPr="002168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piiranguga lõhkeaine lähteaine </w:t>
      </w:r>
      <w:r w:rsidR="0006310E" w:rsidRPr="002168F7">
        <w:rPr>
          <w:rFonts w:ascii="Times New Roman" w:hAnsi="Times New Roman" w:cs="Times New Roman"/>
          <w:sz w:val="24"/>
          <w:szCs w:val="24"/>
        </w:rPr>
        <w:t>kasutamise loa</w:t>
      </w:r>
      <w:r w:rsidR="0006310E" w:rsidRPr="002168F7" w:rsidDel="000631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168F7">
        <w:rPr>
          <w:rFonts w:ascii="Times New Roman" w:hAnsi="Times New Roman" w:cs="Times New Roman"/>
          <w:color w:val="000000" w:themeColor="text1"/>
          <w:sz w:val="24"/>
          <w:szCs w:val="24"/>
        </w:rPr>
        <w:t>kehtivuse</w:t>
      </w:r>
      <w:r w:rsidRPr="001021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22C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kuni </w:t>
      </w:r>
      <w:r w:rsidR="003864CE">
        <w:rPr>
          <w:rFonts w:ascii="Times New Roman" w:hAnsi="Times New Roman" w:cs="Times New Roman"/>
          <w:color w:val="000000" w:themeColor="text1"/>
          <w:sz w:val="24"/>
          <w:szCs w:val="24"/>
        </w:rPr>
        <w:t>kuueks</w:t>
      </w:r>
      <w:r w:rsidR="00022C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kuuks</w:t>
      </w:r>
      <w:r w:rsidRPr="001021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kui </w:t>
      </w:r>
      <w:del w:id="88" w:author="Mari Koik" w:date="2024-02-26T10:44:00Z">
        <w:r w:rsidR="001F4858" w:rsidRPr="0010218F" w:rsidDel="00080097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>Tarbijakaitse ja Tehnilise Järelevalve</w:delText>
        </w:r>
        <w:r w:rsidR="001F4858" w:rsidDel="00080097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 A</w:delText>
        </w:r>
        <w:r w:rsidR="0006310E" w:rsidDel="00080097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>metil</w:delText>
        </w:r>
      </w:del>
      <w:ins w:id="89" w:author="Mari Koik" w:date="2024-02-26T10:44:00Z">
        <w:r w:rsidR="00080097">
          <w:rPr>
            <w:rFonts w:ascii="Times New Roman" w:hAnsi="Times New Roman" w:cs="Times New Roman"/>
            <w:color w:val="000000" w:themeColor="text1"/>
            <w:sz w:val="24"/>
            <w:szCs w:val="24"/>
          </w:rPr>
          <w:t>tal</w:t>
        </w:r>
      </w:ins>
      <w:r w:rsidR="0006310E" w:rsidRPr="001021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0218F">
        <w:rPr>
          <w:rFonts w:ascii="Times New Roman" w:hAnsi="Times New Roman" w:cs="Times New Roman"/>
          <w:color w:val="000000" w:themeColor="text1"/>
          <w:sz w:val="24"/>
          <w:szCs w:val="24"/>
        </w:rPr>
        <w:t>on põhjendatud alus arvata, et</w:t>
      </w:r>
      <w:r w:rsidR="002C12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92C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käesoleva seaduse § </w:t>
      </w:r>
      <w:r w:rsidR="002F6852">
        <w:rPr>
          <w:rFonts w:ascii="Times New Roman" w:hAnsi="Times New Roman" w:cs="Times New Roman"/>
          <w:color w:val="000000" w:themeColor="text1"/>
          <w:sz w:val="24"/>
          <w:szCs w:val="24"/>
        </w:rPr>
        <w:t>15</w:t>
      </w:r>
      <w:r w:rsidR="002F6852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2F68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6B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lõikes 1 </w:t>
      </w:r>
      <w:r w:rsidR="00E92C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sätestatud </w:t>
      </w:r>
      <w:r w:rsidRPr="001021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tingimused ei ole enam täidetud. </w:t>
      </w:r>
    </w:p>
    <w:p w14:paraId="685F3FB0" w14:textId="77777777" w:rsidR="00B520CF" w:rsidRDefault="00B520CF" w:rsidP="00C46E93">
      <w:pPr>
        <w:pStyle w:val="Vahedeta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123959" w14:textId="7994076E" w:rsidR="00125F5D" w:rsidRDefault="00125F5D" w:rsidP="00C46E93">
      <w:pPr>
        <w:pStyle w:val="Vahedeta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5F5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797587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125F5D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17058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91218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Tarbijakaitse ja Tehnilise Järelevalve Amet </w:t>
      </w:r>
      <w:r w:rsidRPr="00BF345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tunnistab </w:t>
      </w:r>
      <w:r w:rsidR="00BE791E" w:rsidRPr="00BE791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piiranguga lõhkeaine lähteaine kasutamise </w:t>
      </w:r>
      <w:r w:rsidR="00AE586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loa kehtivuse </w:t>
      </w:r>
      <w:r w:rsidRPr="00BF345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peatamise otsuse kehtetuks</w:t>
      </w:r>
      <w:r w:rsidRPr="0091218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, kui </w:t>
      </w:r>
      <w:del w:id="90" w:author="Mari Koik" w:date="2024-02-23T13:24:00Z">
        <w:r w:rsidR="00CF1A9D" w:rsidDel="00E0108B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delText xml:space="preserve">piiranguga lõhkeaine lähteaine </w:delText>
        </w:r>
        <w:r w:rsidRPr="00125F5D" w:rsidDel="00E0108B">
          <w:rPr>
            <w:rFonts w:ascii="Times New Roman" w:hAnsi="Times New Roman" w:cs="Times New Roman"/>
            <w:sz w:val="24"/>
            <w:szCs w:val="24"/>
          </w:rPr>
          <w:delText xml:space="preserve">kasutamise </w:delText>
        </w:r>
      </w:del>
      <w:r w:rsidRPr="00125F5D">
        <w:rPr>
          <w:rFonts w:ascii="Times New Roman" w:hAnsi="Times New Roman" w:cs="Times New Roman"/>
          <w:sz w:val="24"/>
          <w:szCs w:val="24"/>
        </w:rPr>
        <w:t>loa</w:t>
      </w:r>
      <w:r w:rsidRPr="00125F5D" w:rsidDel="000631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1218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omanik kõrvaldab </w:t>
      </w:r>
      <w:del w:id="91" w:author="Mari Koik" w:date="2024-02-23T13:24:00Z">
        <w:r w:rsidR="00BE791E" w:rsidRPr="00BE791E" w:rsidDel="00E0108B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delText xml:space="preserve">piiranguga lõhkeaine lähteaine kasutamise </w:delText>
        </w:r>
      </w:del>
      <w:del w:id="92" w:author="Mari Koik" w:date="2024-02-26T10:45:00Z">
        <w:r w:rsidRPr="00125F5D" w:rsidDel="00080097">
          <w:rPr>
            <w:rFonts w:ascii="Times New Roman" w:hAnsi="Times New Roman" w:cs="Times New Roman"/>
            <w:sz w:val="24"/>
            <w:szCs w:val="24"/>
          </w:rPr>
          <w:delText xml:space="preserve">loa </w:delText>
        </w:r>
      </w:del>
      <w:r w:rsidR="00AE586C">
        <w:rPr>
          <w:rFonts w:ascii="Times New Roman" w:hAnsi="Times New Roman" w:cs="Times New Roman"/>
          <w:sz w:val="24"/>
          <w:szCs w:val="24"/>
        </w:rPr>
        <w:t xml:space="preserve">kehtivuse </w:t>
      </w:r>
      <w:r w:rsidRPr="00125F5D">
        <w:rPr>
          <w:rFonts w:ascii="Times New Roman" w:hAnsi="Times New Roman" w:cs="Times New Roman"/>
          <w:sz w:val="24"/>
          <w:szCs w:val="24"/>
        </w:rPr>
        <w:t xml:space="preserve">peatamise tinginud </w:t>
      </w:r>
      <w:r w:rsidRPr="0091218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puuduse </w:t>
      </w:r>
      <w:del w:id="93" w:author="Mari Koik" w:date="2024-02-23T13:25:00Z">
        <w:r w:rsidR="00BE791E" w:rsidRPr="00BE791E" w:rsidDel="00E0108B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delText xml:space="preserve">piiranguga lõhkeaine lähteaine kasutamise </w:delText>
        </w:r>
      </w:del>
      <w:del w:id="94" w:author="Mari Koik" w:date="2024-02-26T10:45:00Z">
        <w:r w:rsidR="00AE586C" w:rsidDel="00080097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delText xml:space="preserve">loa </w:delText>
        </w:r>
      </w:del>
      <w:r w:rsidR="00AE586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kehtivuse </w:t>
      </w:r>
      <w:r w:rsidRPr="0091218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peatamise otsuse</w:t>
      </w:r>
      <w:r w:rsidR="00D7401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kehtivuse</w:t>
      </w:r>
      <w:r w:rsidRPr="0091218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tähtaja jooksul.</w:t>
      </w:r>
    </w:p>
    <w:p w14:paraId="44200361" w14:textId="77777777" w:rsidR="00784F39" w:rsidRDefault="00784F39" w:rsidP="00C46E93">
      <w:pPr>
        <w:pStyle w:val="Vahedeta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EE3DAA3" w14:textId="32587AB2" w:rsidR="0067186B" w:rsidRDefault="0037438C" w:rsidP="00742B4B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79758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="0017058F">
        <w:rPr>
          <w:rFonts w:ascii="Times New Roman" w:hAnsi="Times New Roman" w:cs="Times New Roman"/>
          <w:sz w:val="24"/>
          <w:szCs w:val="24"/>
        </w:rPr>
        <w:t> </w:t>
      </w:r>
      <w:r w:rsidRPr="0037438C">
        <w:rPr>
          <w:rFonts w:ascii="Times New Roman" w:hAnsi="Times New Roman" w:cs="Times New Roman"/>
          <w:sz w:val="24"/>
          <w:szCs w:val="24"/>
        </w:rPr>
        <w:t xml:space="preserve">Tarbijakaitse ja Tehnilise Järelevalve Amet </w:t>
      </w:r>
      <w:r w:rsidR="00D566CF">
        <w:rPr>
          <w:rFonts w:ascii="Times New Roman" w:hAnsi="Times New Roman" w:cs="Times New Roman"/>
          <w:sz w:val="24"/>
          <w:szCs w:val="24"/>
        </w:rPr>
        <w:t xml:space="preserve">tunnistab </w:t>
      </w:r>
      <w:r w:rsidR="005D64A5">
        <w:rPr>
          <w:rFonts w:ascii="Times New Roman" w:hAnsi="Times New Roman" w:cs="Times New Roman"/>
          <w:sz w:val="24"/>
          <w:szCs w:val="24"/>
        </w:rPr>
        <w:t xml:space="preserve">piiranguga lõhkeaine lähteaine </w:t>
      </w:r>
      <w:r>
        <w:rPr>
          <w:rFonts w:ascii="Times New Roman" w:hAnsi="Times New Roman" w:cs="Times New Roman"/>
          <w:sz w:val="24"/>
          <w:szCs w:val="24"/>
        </w:rPr>
        <w:t>kasutamise loa</w:t>
      </w:r>
      <w:r w:rsidR="00D566CF">
        <w:rPr>
          <w:rFonts w:ascii="Times New Roman" w:hAnsi="Times New Roman" w:cs="Times New Roman"/>
          <w:sz w:val="24"/>
          <w:szCs w:val="24"/>
        </w:rPr>
        <w:t xml:space="preserve"> kehtetuks</w:t>
      </w:r>
      <w:r>
        <w:rPr>
          <w:rFonts w:ascii="Times New Roman" w:hAnsi="Times New Roman" w:cs="Times New Roman"/>
          <w:sz w:val="24"/>
          <w:szCs w:val="24"/>
        </w:rPr>
        <w:t>, kui</w:t>
      </w:r>
      <w:r w:rsidR="0067186B">
        <w:rPr>
          <w:rFonts w:ascii="Times New Roman" w:hAnsi="Times New Roman" w:cs="Times New Roman"/>
          <w:sz w:val="24"/>
          <w:szCs w:val="24"/>
        </w:rPr>
        <w:t>:</w:t>
      </w:r>
    </w:p>
    <w:p w14:paraId="1B2E6CBE" w14:textId="0E72676D" w:rsidR="00125F5D" w:rsidRDefault="0067186B" w:rsidP="00742B4B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6718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pärast </w:t>
      </w:r>
      <w:del w:id="95" w:author="Mari Koik" w:date="2024-02-23T13:25:00Z">
        <w:r w:rsidR="00634244" w:rsidRPr="00634244" w:rsidDel="00E0108B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piiranguga lõhkeaine lähteaine </w:delText>
        </w:r>
        <w:r w:rsidRPr="0067186B" w:rsidDel="00E0108B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kasutamise </w:delText>
        </w:r>
      </w:del>
      <w:r w:rsidRPr="0067186B">
        <w:rPr>
          <w:rFonts w:ascii="Times New Roman" w:hAnsi="Times New Roman" w:cs="Times New Roman"/>
          <w:color w:val="000000" w:themeColor="text1"/>
          <w:sz w:val="24"/>
          <w:szCs w:val="24"/>
        </w:rPr>
        <w:t>loa andmist selgub, et käesoleva seaduse §</w:t>
      </w:r>
      <w:r w:rsidR="005E7794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67186B">
        <w:rPr>
          <w:rFonts w:ascii="Times New Roman" w:hAnsi="Times New Roman" w:cs="Times New Roman"/>
          <w:color w:val="000000" w:themeColor="text1"/>
          <w:sz w:val="24"/>
          <w:szCs w:val="24"/>
        </w:rPr>
        <w:t>15</w:t>
      </w:r>
      <w:r w:rsidRPr="0067186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6718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6B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lõikes 1 </w:t>
      </w:r>
      <w:r w:rsidR="00F9227F">
        <w:rPr>
          <w:rFonts w:ascii="Times New Roman" w:hAnsi="Times New Roman" w:cs="Times New Roman"/>
          <w:color w:val="000000" w:themeColor="text1"/>
          <w:sz w:val="24"/>
          <w:szCs w:val="24"/>
        </w:rPr>
        <w:t>sätestatud</w:t>
      </w:r>
      <w:r w:rsidR="00503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186B">
        <w:rPr>
          <w:rFonts w:ascii="Times New Roman" w:hAnsi="Times New Roman" w:cs="Times New Roman"/>
          <w:color w:val="000000" w:themeColor="text1"/>
          <w:sz w:val="24"/>
          <w:szCs w:val="24"/>
        </w:rPr>
        <w:t>tingimus</w:t>
      </w:r>
      <w:r w:rsidR="00526BF2">
        <w:rPr>
          <w:rFonts w:ascii="Times New Roman" w:hAnsi="Times New Roman" w:cs="Times New Roman"/>
          <w:color w:val="000000" w:themeColor="text1"/>
          <w:sz w:val="24"/>
          <w:szCs w:val="24"/>
        </w:rPr>
        <w:t>ed</w:t>
      </w:r>
      <w:r w:rsidRPr="006718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ei ole enam täidetud</w:t>
      </w:r>
      <w:r w:rsidR="00777AA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6718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9698A0A" w14:textId="751139D6" w:rsidR="003C3FE7" w:rsidRDefault="00125F5D" w:rsidP="00742B4B">
      <w:pPr>
        <w:pStyle w:val="Vahedeta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162D92" w:rsidRPr="00162D92">
        <w:rPr>
          <w:rFonts w:ascii="Times New Roman" w:hAnsi="Times New Roman" w:cs="Times New Roman"/>
          <w:sz w:val="24"/>
          <w:szCs w:val="24"/>
        </w:rPr>
        <w:t xml:space="preserve">piiranguga lõhkeaine lähteaine </w:t>
      </w:r>
      <w:r w:rsidR="00022C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kasutamise loa </w:t>
      </w:r>
      <w:r w:rsidR="003C3FE7">
        <w:rPr>
          <w:rFonts w:ascii="Times New Roman" w:hAnsi="Times New Roman" w:cs="Times New Roman"/>
          <w:color w:val="000000" w:themeColor="text1"/>
          <w:sz w:val="24"/>
          <w:szCs w:val="24"/>
        </w:rPr>
        <w:t>omanik ei ole käesoleva paragrahvi lõikes</w:t>
      </w:r>
      <w:r w:rsidR="008004D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2A7486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C3F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sätestatud tähtaja jooksul kõrvaldanud </w:t>
      </w:r>
      <w:del w:id="96" w:author="Mari Koik" w:date="2024-02-23T13:25:00Z">
        <w:r w:rsidR="00706BEF" w:rsidRPr="00706BEF" w:rsidDel="00E0108B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piiranguga lõhkeaine lähteaine kasutamise </w:delText>
        </w:r>
      </w:del>
      <w:r w:rsidR="003C3F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loa </w:t>
      </w:r>
      <w:r w:rsidR="00AE58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kehtivuse </w:t>
      </w:r>
      <w:r w:rsidR="003C3FE7">
        <w:rPr>
          <w:rFonts w:ascii="Times New Roman" w:hAnsi="Times New Roman" w:cs="Times New Roman"/>
          <w:color w:val="000000" w:themeColor="text1"/>
          <w:sz w:val="24"/>
          <w:szCs w:val="24"/>
        </w:rPr>
        <w:t>peatamise tinginud puudust</w:t>
      </w:r>
      <w:r w:rsidR="00545F2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3C3F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186B" w:rsidRPr="0067186B">
        <w:t xml:space="preserve"> </w:t>
      </w:r>
    </w:p>
    <w:p w14:paraId="150E4559" w14:textId="77777777" w:rsidR="00155ED4" w:rsidRDefault="00155ED4" w:rsidP="00742B4B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034D8370" w14:textId="1830F349" w:rsidR="00BC79B9" w:rsidRPr="00BC79B9" w:rsidRDefault="00BC79B9" w:rsidP="004A40B4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bookmarkStart w:id="97" w:name="_Hlk156559649"/>
      <w:r>
        <w:rPr>
          <w:rFonts w:ascii="Times New Roman" w:hAnsi="Times New Roman" w:cs="Times New Roman"/>
          <w:sz w:val="24"/>
          <w:szCs w:val="24"/>
        </w:rPr>
        <w:t>(4) Piiranguga lõhkeaine lähteaine kasutamise</w:t>
      </w:r>
      <w:r w:rsidRPr="00BC79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BC79B9">
        <w:rPr>
          <w:rFonts w:ascii="Times New Roman" w:hAnsi="Times New Roman" w:cs="Times New Roman"/>
          <w:sz w:val="24"/>
          <w:szCs w:val="24"/>
        </w:rPr>
        <w:t xml:space="preserve">oa </w:t>
      </w:r>
      <w:r>
        <w:rPr>
          <w:rFonts w:ascii="Times New Roman" w:hAnsi="Times New Roman" w:cs="Times New Roman"/>
          <w:sz w:val="24"/>
          <w:szCs w:val="24"/>
        </w:rPr>
        <w:t xml:space="preserve">kehtetuks tunnistamise </w:t>
      </w:r>
      <w:r w:rsidRPr="00BC79B9">
        <w:rPr>
          <w:rFonts w:ascii="Times New Roman" w:hAnsi="Times New Roman" w:cs="Times New Roman"/>
          <w:sz w:val="24"/>
          <w:szCs w:val="24"/>
        </w:rPr>
        <w:t>korral</w:t>
      </w:r>
      <w:r w:rsidR="00585CED">
        <w:rPr>
          <w:rFonts w:ascii="Times New Roman" w:hAnsi="Times New Roman" w:cs="Times New Roman"/>
          <w:sz w:val="24"/>
          <w:szCs w:val="24"/>
        </w:rPr>
        <w:t xml:space="preserve"> kohaldatakse teavitamisele käesoleva seaduse § 15</w:t>
      </w:r>
      <w:r w:rsidR="00585CED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585CED">
        <w:rPr>
          <w:rFonts w:ascii="Times New Roman" w:hAnsi="Times New Roman" w:cs="Times New Roman"/>
          <w:sz w:val="24"/>
          <w:szCs w:val="24"/>
        </w:rPr>
        <w:t xml:space="preserve"> lõikes 5 sätestatut. </w:t>
      </w:r>
    </w:p>
    <w:bookmarkEnd w:id="97"/>
    <w:p w14:paraId="63A155AA" w14:textId="77777777" w:rsidR="00BC79B9" w:rsidRDefault="00BC79B9" w:rsidP="00742B4B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F87243F" w14:textId="2165BC9D" w:rsidR="00687B4C" w:rsidRDefault="00022C10" w:rsidP="00742B4B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BC79B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  <w:r w:rsidR="0017058F">
        <w:rPr>
          <w:rFonts w:ascii="Times New Roman" w:hAnsi="Times New Roman" w:cs="Times New Roman"/>
          <w:sz w:val="24"/>
          <w:szCs w:val="24"/>
        </w:rPr>
        <w:t> </w:t>
      </w:r>
      <w:r w:rsidR="00777AAC">
        <w:rPr>
          <w:rFonts w:ascii="Times New Roman" w:hAnsi="Times New Roman" w:cs="Times New Roman"/>
          <w:sz w:val="24"/>
          <w:szCs w:val="24"/>
        </w:rPr>
        <w:t>Piiranguga lõhkeaine lähteaine k</w:t>
      </w:r>
      <w:r w:rsidR="009F5B81">
        <w:rPr>
          <w:rFonts w:ascii="Times New Roman" w:hAnsi="Times New Roman" w:cs="Times New Roman"/>
          <w:sz w:val="24"/>
          <w:szCs w:val="24"/>
        </w:rPr>
        <w:t>asutamise loa</w:t>
      </w:r>
      <w:r w:rsidR="00A74A47">
        <w:rPr>
          <w:rFonts w:ascii="Times New Roman" w:hAnsi="Times New Roman" w:cs="Times New Roman"/>
          <w:sz w:val="24"/>
          <w:szCs w:val="24"/>
        </w:rPr>
        <w:t xml:space="preserve"> </w:t>
      </w:r>
      <w:r w:rsidR="009F5B81" w:rsidRPr="009F5B81">
        <w:rPr>
          <w:rFonts w:ascii="Times New Roman" w:hAnsi="Times New Roman" w:cs="Times New Roman"/>
          <w:sz w:val="24"/>
          <w:szCs w:val="24"/>
        </w:rPr>
        <w:t xml:space="preserve">kehtetuks tunnistamise korral peab </w:t>
      </w:r>
      <w:del w:id="98" w:author="Mari Koik" w:date="2024-02-23T13:25:00Z">
        <w:r w:rsidR="009F5B81" w:rsidDel="00E0108B">
          <w:rPr>
            <w:rFonts w:ascii="Times New Roman" w:hAnsi="Times New Roman" w:cs="Times New Roman"/>
            <w:sz w:val="24"/>
            <w:szCs w:val="24"/>
          </w:rPr>
          <w:delText>piiranguga lõhkeaine lähteaine</w:delText>
        </w:r>
        <w:r w:rsidR="003D5C43" w:rsidDel="00E0108B">
          <w:rPr>
            <w:rFonts w:ascii="Times New Roman" w:hAnsi="Times New Roman" w:cs="Times New Roman"/>
            <w:sz w:val="24"/>
            <w:szCs w:val="24"/>
          </w:rPr>
          <w:delText xml:space="preserve"> kasutamise </w:delText>
        </w:r>
      </w:del>
      <w:r w:rsidR="003D5C43">
        <w:rPr>
          <w:rFonts w:ascii="Times New Roman" w:hAnsi="Times New Roman" w:cs="Times New Roman"/>
          <w:sz w:val="24"/>
          <w:szCs w:val="24"/>
        </w:rPr>
        <w:t>loa omanik</w:t>
      </w:r>
      <w:r w:rsidR="009F5B81" w:rsidRPr="009F5B81">
        <w:rPr>
          <w:rFonts w:ascii="Times New Roman" w:hAnsi="Times New Roman" w:cs="Times New Roman"/>
          <w:sz w:val="24"/>
          <w:szCs w:val="24"/>
        </w:rPr>
        <w:t xml:space="preserve"> </w:t>
      </w:r>
      <w:r w:rsidR="00213067">
        <w:rPr>
          <w:rFonts w:ascii="Times New Roman" w:hAnsi="Times New Roman" w:cs="Times New Roman"/>
          <w:sz w:val="24"/>
          <w:szCs w:val="24"/>
        </w:rPr>
        <w:t xml:space="preserve">võõrandama </w:t>
      </w:r>
      <w:r w:rsidR="009F5B81" w:rsidRPr="009F5B81">
        <w:rPr>
          <w:rFonts w:ascii="Times New Roman" w:hAnsi="Times New Roman" w:cs="Times New Roman"/>
          <w:sz w:val="24"/>
          <w:szCs w:val="24"/>
        </w:rPr>
        <w:t xml:space="preserve">tema valduses oleva </w:t>
      </w:r>
      <w:r w:rsidR="009F5B81">
        <w:rPr>
          <w:rFonts w:ascii="Times New Roman" w:hAnsi="Times New Roman" w:cs="Times New Roman"/>
          <w:sz w:val="24"/>
          <w:szCs w:val="24"/>
        </w:rPr>
        <w:t>piiranguga lõhkeaine lähteaine</w:t>
      </w:r>
      <w:r w:rsidR="009F5B81" w:rsidRPr="009F5B81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99"/>
      <w:r w:rsidR="00155ED4">
        <w:rPr>
          <w:rFonts w:ascii="Times New Roman" w:hAnsi="Times New Roman" w:cs="Times New Roman"/>
          <w:sz w:val="24"/>
          <w:szCs w:val="24"/>
        </w:rPr>
        <w:t>30</w:t>
      </w:r>
      <w:r w:rsidR="008004DA">
        <w:rPr>
          <w:rFonts w:ascii="Times New Roman" w:hAnsi="Times New Roman" w:cs="Times New Roman"/>
          <w:sz w:val="24"/>
          <w:szCs w:val="24"/>
        </w:rPr>
        <w:t> </w:t>
      </w:r>
      <w:r w:rsidR="00155ED4">
        <w:rPr>
          <w:rFonts w:ascii="Times New Roman" w:hAnsi="Times New Roman" w:cs="Times New Roman"/>
          <w:sz w:val="24"/>
          <w:szCs w:val="24"/>
        </w:rPr>
        <w:t xml:space="preserve">päeva </w:t>
      </w:r>
      <w:commentRangeEnd w:id="99"/>
      <w:r w:rsidR="00742C48">
        <w:rPr>
          <w:rStyle w:val="Kommentaariviide"/>
        </w:rPr>
        <w:commentReference w:id="99"/>
      </w:r>
      <w:r w:rsidR="00155ED4">
        <w:rPr>
          <w:rFonts w:ascii="Times New Roman" w:hAnsi="Times New Roman" w:cs="Times New Roman"/>
          <w:sz w:val="24"/>
          <w:szCs w:val="24"/>
        </w:rPr>
        <w:t xml:space="preserve">jooksul </w:t>
      </w:r>
      <w:del w:id="100" w:author="Mari Koik" w:date="2024-02-23T13:26:00Z">
        <w:r w:rsidR="00155ED4" w:rsidDel="00E0108B">
          <w:rPr>
            <w:rFonts w:ascii="Times New Roman" w:hAnsi="Times New Roman" w:cs="Times New Roman"/>
            <w:sz w:val="24"/>
            <w:szCs w:val="24"/>
          </w:rPr>
          <w:delText xml:space="preserve">piiranguga lõhkeaine </w:delText>
        </w:r>
      </w:del>
      <w:r w:rsidR="00155ED4">
        <w:rPr>
          <w:rFonts w:ascii="Times New Roman" w:hAnsi="Times New Roman" w:cs="Times New Roman"/>
          <w:sz w:val="24"/>
          <w:szCs w:val="24"/>
        </w:rPr>
        <w:t xml:space="preserve">lähteaine kasutamise </w:t>
      </w:r>
      <w:r w:rsidR="00322772">
        <w:rPr>
          <w:rFonts w:ascii="Times New Roman" w:hAnsi="Times New Roman" w:cs="Times New Roman"/>
          <w:sz w:val="24"/>
          <w:szCs w:val="24"/>
        </w:rPr>
        <w:t>õigust</w:t>
      </w:r>
      <w:r w:rsidR="00155ED4">
        <w:rPr>
          <w:rFonts w:ascii="Times New Roman" w:hAnsi="Times New Roman" w:cs="Times New Roman"/>
          <w:sz w:val="24"/>
          <w:szCs w:val="24"/>
        </w:rPr>
        <w:t xml:space="preserve"> omavale isikule või hävitama </w:t>
      </w:r>
      <w:del w:id="101" w:author="Mari Koik" w:date="2024-02-23T13:26:00Z">
        <w:r w:rsidR="00155ED4" w:rsidDel="00E0108B">
          <w:rPr>
            <w:rFonts w:ascii="Times New Roman" w:hAnsi="Times New Roman" w:cs="Times New Roman"/>
            <w:sz w:val="24"/>
            <w:szCs w:val="24"/>
          </w:rPr>
          <w:delText xml:space="preserve">piiranguga lõhkeaine </w:delText>
        </w:r>
      </w:del>
      <w:r w:rsidR="00155ED4">
        <w:rPr>
          <w:rFonts w:ascii="Times New Roman" w:hAnsi="Times New Roman" w:cs="Times New Roman"/>
          <w:sz w:val="24"/>
          <w:szCs w:val="24"/>
        </w:rPr>
        <w:t>lähteaine Tarbijakaitse ja Tehnilise Järelevalve Ameti</w:t>
      </w:r>
      <w:r w:rsidR="0091252E">
        <w:rPr>
          <w:rFonts w:ascii="Times New Roman" w:hAnsi="Times New Roman" w:cs="Times New Roman"/>
          <w:sz w:val="24"/>
          <w:szCs w:val="24"/>
        </w:rPr>
        <w:t xml:space="preserve"> kontrolli all</w:t>
      </w:r>
      <w:r w:rsidR="00687B4C">
        <w:rPr>
          <w:rFonts w:ascii="Times New Roman" w:hAnsi="Times New Roman" w:cs="Times New Roman"/>
          <w:sz w:val="24"/>
          <w:szCs w:val="24"/>
        </w:rPr>
        <w:t xml:space="preserve">. </w:t>
      </w:r>
      <w:r w:rsidR="00687B4C" w:rsidRPr="00687B4C">
        <w:rPr>
          <w:rFonts w:ascii="Times New Roman" w:hAnsi="Times New Roman" w:cs="Times New Roman"/>
          <w:sz w:val="24"/>
          <w:szCs w:val="24"/>
        </w:rPr>
        <w:t>Käesolevas lõikes sätestatud nõude täitmiseks võib Tarbijakaitse ja Tehnilise Järelevalve Amet rakendada asendustäitmist asendustäitmise ja sunniraha seaduses sätestatud korras.</w:t>
      </w:r>
      <w:r w:rsidR="002063EE">
        <w:rPr>
          <w:rFonts w:ascii="Times New Roman" w:hAnsi="Times New Roman" w:cs="Times New Roman"/>
          <w:sz w:val="24"/>
          <w:szCs w:val="24"/>
        </w:rPr>
        <w:t>“</w:t>
      </w:r>
      <w:r w:rsidR="00966B13">
        <w:rPr>
          <w:rFonts w:ascii="Times New Roman" w:hAnsi="Times New Roman" w:cs="Times New Roman"/>
          <w:sz w:val="24"/>
          <w:szCs w:val="24"/>
        </w:rPr>
        <w:t>;</w:t>
      </w:r>
    </w:p>
    <w:p w14:paraId="5E867893" w14:textId="77777777" w:rsidR="0037438C" w:rsidRDefault="0037438C" w:rsidP="00687B4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7CC8A9F" w14:textId="23C10A60" w:rsidR="00C32540" w:rsidRDefault="003D3828" w:rsidP="000B5B9D">
      <w:pPr>
        <w:pStyle w:val="Vahedeta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="00C3254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) </w:t>
      </w:r>
      <w:r w:rsidR="00C32540">
        <w:rPr>
          <w:rFonts w:ascii="Times New Roman" w:hAnsi="Times New Roman" w:cs="Times New Roman"/>
          <w:color w:val="000000" w:themeColor="text1"/>
          <w:sz w:val="24"/>
          <w:szCs w:val="24"/>
        </w:rPr>
        <w:t>paragrahvi 23 lõike 3 teine lause muudetakse ja sõnastatakse järgmiselt:</w:t>
      </w:r>
    </w:p>
    <w:p w14:paraId="2CEEF331" w14:textId="77777777" w:rsidR="00C32540" w:rsidRDefault="00C32540" w:rsidP="000B5B9D">
      <w:pPr>
        <w:pStyle w:val="Vahedeta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5F47B2F" w14:textId="22B49F1E" w:rsidR="00C32540" w:rsidRPr="00C32540" w:rsidRDefault="00C32540" w:rsidP="000B5B9D">
      <w:pPr>
        <w:pStyle w:val="Vahedeta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C32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Dokumendid </w:t>
      </w:r>
      <w:r w:rsidR="002B0040">
        <w:rPr>
          <w:rFonts w:ascii="Times New Roman" w:hAnsi="Times New Roman" w:cs="Times New Roman"/>
          <w:color w:val="000000" w:themeColor="text1"/>
          <w:sz w:val="24"/>
          <w:szCs w:val="24"/>
        </w:rPr>
        <w:t>esitatakse</w:t>
      </w:r>
      <w:r w:rsidRPr="00C32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seadme ohutuse seaduse §</w:t>
      </w:r>
      <w:r w:rsidR="0022378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C32540">
        <w:rPr>
          <w:rFonts w:ascii="Times New Roman" w:hAnsi="Times New Roman" w:cs="Times New Roman"/>
          <w:color w:val="000000" w:themeColor="text1"/>
          <w:sz w:val="24"/>
          <w:szCs w:val="24"/>
        </w:rPr>
        <w:t>12 lõikes</w:t>
      </w:r>
      <w:r w:rsidR="0022378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C32540">
        <w:rPr>
          <w:rFonts w:ascii="Times New Roman" w:hAnsi="Times New Roman" w:cs="Times New Roman"/>
          <w:color w:val="000000" w:themeColor="text1"/>
          <w:sz w:val="24"/>
          <w:szCs w:val="24"/>
        </w:rPr>
        <w:t>1 nimetatud Tarbijakaitse ja Tehnilise Järelevalve Ameti järelevalve infosüsteemi kaudu.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="00966B1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6F26B8DA" w14:textId="77777777" w:rsidR="00C32540" w:rsidRDefault="00C32540" w:rsidP="0049150B">
      <w:pPr>
        <w:pStyle w:val="Vahedeta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B8E69EC" w14:textId="0376627F" w:rsidR="00C32540" w:rsidRDefault="003D3828">
      <w:pPr>
        <w:pStyle w:val="Vahedeta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="00622FE1" w:rsidRPr="00622FE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) </w:t>
      </w:r>
      <w:r w:rsidR="00622FE1">
        <w:rPr>
          <w:rFonts w:ascii="Times New Roman" w:hAnsi="Times New Roman" w:cs="Times New Roman"/>
          <w:color w:val="000000" w:themeColor="text1"/>
          <w:sz w:val="24"/>
          <w:szCs w:val="24"/>
        </w:rPr>
        <w:t>paragrahvi 31 lõi</w:t>
      </w:r>
      <w:r w:rsidR="00C32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ge 2 muudetakse ja sõnastatakse järgmiselt: </w:t>
      </w:r>
    </w:p>
    <w:p w14:paraId="61825DC5" w14:textId="77777777" w:rsidR="00C32540" w:rsidRDefault="00C32540">
      <w:pPr>
        <w:pStyle w:val="Vahedeta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bookmarkEnd w:id="8"/>
    <w:p w14:paraId="61544301" w14:textId="2D00C9B1" w:rsidR="00015FA5" w:rsidRDefault="00C32540" w:rsidP="0067186B">
      <w:pPr>
        <w:pStyle w:val="Vahedeta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„(2) </w:t>
      </w:r>
      <w:r w:rsidRPr="00C32540">
        <w:rPr>
          <w:rFonts w:ascii="Times New Roman" w:hAnsi="Times New Roman" w:cs="Times New Roman"/>
          <w:color w:val="000000" w:themeColor="text1"/>
          <w:sz w:val="24"/>
          <w:szCs w:val="24"/>
        </w:rPr>
        <w:t>Tarbijakaitse ja Tehnilise Järelevalve Amet teeb käitamisloa avalikuks</w:t>
      </w:r>
      <w:r w:rsidR="006463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del w:id="102" w:author="Mari Koik" w:date="2024-02-26T10:55:00Z">
        <w:r w:rsidR="0064631F" w:rsidDel="00CC58BB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>Tarbijakaitse ja Tehnilise Järelevalve Ameti</w:delText>
        </w:r>
      </w:del>
      <w:ins w:id="103" w:author="Mari Koik" w:date="2024-02-26T10:55:00Z">
        <w:r w:rsidR="00CC58BB">
          <w:rPr>
            <w:rFonts w:ascii="Times New Roman" w:hAnsi="Times New Roman" w:cs="Times New Roman"/>
            <w:color w:val="000000" w:themeColor="text1"/>
            <w:sz w:val="24"/>
            <w:szCs w:val="24"/>
          </w:rPr>
          <w:t>oma</w:t>
        </w:r>
      </w:ins>
      <w:r w:rsidR="006463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järelevalve infosüsteemi kaudu.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="00966B1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563C1E7" w14:textId="7DD05414" w:rsidR="0075021D" w:rsidRDefault="0075021D" w:rsidP="0067186B">
      <w:pPr>
        <w:pStyle w:val="Vahedeta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9B618A" w14:textId="3AF94D26" w:rsidR="00461985" w:rsidRDefault="0075021D" w:rsidP="003D7241">
      <w:pPr>
        <w:pStyle w:val="Vahedeta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04" w:name="_Hlk156560724"/>
      <w:r w:rsidRPr="007502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06802" w:rsidRPr="00F068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paragrahvi 32 lõike 4 sissejuhatavat lauseosa täiendatakse pärast sõna </w:t>
      </w:r>
      <w:r w:rsidR="00A47E14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="00F06802" w:rsidRPr="00F06802">
        <w:rPr>
          <w:rFonts w:ascii="Times New Roman" w:hAnsi="Times New Roman" w:cs="Times New Roman"/>
          <w:color w:val="000000" w:themeColor="text1"/>
          <w:sz w:val="24"/>
          <w:szCs w:val="24"/>
        </w:rPr>
        <w:t>kooskõlastamiseks</w:t>
      </w:r>
      <w:r w:rsidR="00223780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="00F06802" w:rsidRPr="00F068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sõnadega </w:t>
      </w:r>
      <w:r w:rsidR="00223780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="00F06802" w:rsidRPr="00F06802">
        <w:rPr>
          <w:rFonts w:ascii="Times New Roman" w:hAnsi="Times New Roman" w:cs="Times New Roman"/>
          <w:color w:val="000000" w:themeColor="text1"/>
          <w:sz w:val="24"/>
          <w:szCs w:val="24"/>
        </w:rPr>
        <w:t>ning Tarbijakaitse ja Tehnilise Järelevalve Ametile arvamuse andmiseks</w:t>
      </w:r>
      <w:r w:rsidR="00223780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="00F06802" w:rsidRPr="00F06802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bookmarkEnd w:id="104"/>
    </w:p>
    <w:p w14:paraId="3DE51080" w14:textId="77777777" w:rsidR="0021003C" w:rsidRDefault="0021003C" w:rsidP="0067186B">
      <w:pPr>
        <w:pStyle w:val="Vahedeta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BF9E5B6" w14:textId="1989288B" w:rsidR="00461985" w:rsidRDefault="007E2B81" w:rsidP="0067186B">
      <w:pPr>
        <w:pStyle w:val="Vahedeta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7</w:t>
      </w:r>
      <w:r w:rsidR="0046198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) </w:t>
      </w:r>
      <w:r w:rsidR="00461985">
        <w:rPr>
          <w:rFonts w:ascii="Times New Roman" w:hAnsi="Times New Roman" w:cs="Times New Roman"/>
          <w:color w:val="000000" w:themeColor="text1"/>
          <w:sz w:val="24"/>
          <w:szCs w:val="24"/>
        </w:rPr>
        <w:t>paragrahvi 45 pealkirja</w:t>
      </w:r>
      <w:r w:rsidR="003864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ja lõiget 1</w:t>
      </w:r>
      <w:r w:rsidR="00461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täiendatakse pärast sõna </w:t>
      </w:r>
      <w:r w:rsidR="007703B4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="00461985">
        <w:rPr>
          <w:rFonts w:ascii="Times New Roman" w:hAnsi="Times New Roman" w:cs="Times New Roman"/>
          <w:color w:val="000000" w:themeColor="text1"/>
          <w:sz w:val="24"/>
          <w:szCs w:val="24"/>
        </w:rPr>
        <w:t>lähteaine</w:t>
      </w:r>
      <w:r w:rsidR="007703B4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="00461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sõnaga „soetamise</w:t>
      </w:r>
      <w:r w:rsidR="00D47ED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461985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="00F64F5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CEE7D9D" w14:textId="77777777" w:rsidR="00C32540" w:rsidRDefault="00C32540" w:rsidP="00D325B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FCAC030" w14:textId="2D998949" w:rsidR="00AE586C" w:rsidRDefault="007D4E25" w:rsidP="00D325B9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22D2A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="00AE586C">
        <w:rPr>
          <w:rFonts w:ascii="Times New Roman" w:hAnsi="Times New Roman" w:cs="Times New Roman"/>
          <w:b/>
          <w:bCs/>
          <w:sz w:val="24"/>
          <w:szCs w:val="24"/>
        </w:rPr>
        <w:t>Riigilõivuseaduse muutmine</w:t>
      </w:r>
    </w:p>
    <w:p w14:paraId="2ABF018B" w14:textId="77777777" w:rsidR="00AE586C" w:rsidRDefault="00AE586C" w:rsidP="00D325B9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7F45B21" w14:textId="75B13805" w:rsidR="000E7386" w:rsidRDefault="000E7386" w:rsidP="00D325B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Riigilõivuseaduses tehakse järgmised muudatused:</w:t>
      </w:r>
    </w:p>
    <w:p w14:paraId="4458B1D7" w14:textId="77777777" w:rsidR="000E7386" w:rsidRPr="00D325B9" w:rsidRDefault="000E7386" w:rsidP="00D325B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9AB6F6E" w14:textId="77777777" w:rsidR="003A403B" w:rsidRPr="00D325B9" w:rsidRDefault="003A403B" w:rsidP="00D325B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D325B9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D325B9">
        <w:rPr>
          <w:rFonts w:ascii="Times New Roman" w:hAnsi="Times New Roman" w:cs="Times New Roman"/>
          <w:sz w:val="24"/>
          <w:szCs w:val="24"/>
        </w:rPr>
        <w:t xml:space="preserve"> </w:t>
      </w:r>
      <w:r w:rsidR="000E7386" w:rsidRPr="00D325B9">
        <w:rPr>
          <w:rFonts w:ascii="Times New Roman" w:hAnsi="Times New Roman" w:cs="Times New Roman"/>
          <w:sz w:val="24"/>
          <w:szCs w:val="24"/>
        </w:rPr>
        <w:t xml:space="preserve">paragrahvi </w:t>
      </w:r>
      <w:r w:rsidRPr="00D325B9">
        <w:rPr>
          <w:rFonts w:ascii="Times New Roman" w:hAnsi="Times New Roman" w:cs="Times New Roman"/>
          <w:sz w:val="24"/>
          <w:szCs w:val="24"/>
        </w:rPr>
        <w:t>217 pealkiri muudetakse ja sõnastatakse järgmiselt:</w:t>
      </w:r>
    </w:p>
    <w:p w14:paraId="24C71910" w14:textId="77777777" w:rsidR="00A450ED" w:rsidRDefault="00A450ED" w:rsidP="00A450ED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0DE9F22" w14:textId="0F395037" w:rsidR="003A403B" w:rsidRDefault="003A403B" w:rsidP="00A450ED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bookmarkStart w:id="105" w:name="_Hlk143778493"/>
      <w:r w:rsidRPr="00D325B9">
        <w:rPr>
          <w:rFonts w:ascii="Times New Roman" w:hAnsi="Times New Roman" w:cs="Times New Roman"/>
          <w:sz w:val="24"/>
          <w:szCs w:val="24"/>
        </w:rPr>
        <w:t>„</w:t>
      </w:r>
      <w:r w:rsidRPr="00D325B9">
        <w:rPr>
          <w:rFonts w:ascii="Times New Roman" w:hAnsi="Times New Roman" w:cs="Times New Roman"/>
          <w:b/>
          <w:bCs/>
          <w:sz w:val="24"/>
          <w:szCs w:val="24"/>
        </w:rPr>
        <w:t xml:space="preserve">§ 217. Käitamisloa taotluse ja </w:t>
      </w:r>
      <w:r w:rsidR="00CF1A9D" w:rsidRPr="00D325B9">
        <w:rPr>
          <w:rFonts w:ascii="Times New Roman" w:hAnsi="Times New Roman" w:cs="Times New Roman"/>
          <w:b/>
          <w:bCs/>
          <w:sz w:val="24"/>
          <w:szCs w:val="24"/>
        </w:rPr>
        <w:t xml:space="preserve">piiranguga lõhkeaine lähteaine </w:t>
      </w:r>
      <w:r w:rsidR="00A05778" w:rsidRPr="00D325B9">
        <w:rPr>
          <w:rFonts w:ascii="Times New Roman" w:hAnsi="Times New Roman" w:cs="Times New Roman"/>
          <w:b/>
          <w:bCs/>
          <w:sz w:val="24"/>
          <w:szCs w:val="24"/>
        </w:rPr>
        <w:t>kasutamise loa</w:t>
      </w:r>
      <w:r w:rsidR="008B6B21" w:rsidRPr="00D325B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325B9">
        <w:rPr>
          <w:rFonts w:ascii="Times New Roman" w:hAnsi="Times New Roman" w:cs="Times New Roman"/>
          <w:b/>
          <w:bCs/>
          <w:sz w:val="24"/>
          <w:szCs w:val="24"/>
        </w:rPr>
        <w:t>taotluse läbivaatamine</w:t>
      </w:r>
      <w:r w:rsidRPr="00D325B9">
        <w:rPr>
          <w:rFonts w:ascii="Times New Roman" w:hAnsi="Times New Roman" w:cs="Times New Roman"/>
          <w:sz w:val="24"/>
          <w:szCs w:val="24"/>
        </w:rPr>
        <w:t>“;</w:t>
      </w:r>
    </w:p>
    <w:p w14:paraId="1BD10182" w14:textId="77777777" w:rsidR="00A450ED" w:rsidRPr="00D325B9" w:rsidRDefault="00A450ED" w:rsidP="00D325B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78BC2D4" w14:textId="1FBA7D42" w:rsidR="003A403B" w:rsidRPr="00D325B9" w:rsidRDefault="003A403B" w:rsidP="00D325B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D325B9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D325B9">
        <w:rPr>
          <w:rFonts w:ascii="Times New Roman" w:hAnsi="Times New Roman" w:cs="Times New Roman"/>
          <w:sz w:val="24"/>
          <w:szCs w:val="24"/>
        </w:rPr>
        <w:t xml:space="preserve"> </w:t>
      </w:r>
      <w:r w:rsidR="000E7386" w:rsidRPr="00D325B9">
        <w:rPr>
          <w:rFonts w:ascii="Times New Roman" w:hAnsi="Times New Roman" w:cs="Times New Roman"/>
          <w:sz w:val="24"/>
          <w:szCs w:val="24"/>
        </w:rPr>
        <w:t>paragrahvi</w:t>
      </w:r>
      <w:r w:rsidR="008004DA" w:rsidRPr="00D325B9">
        <w:rPr>
          <w:rFonts w:ascii="Times New Roman" w:hAnsi="Times New Roman" w:cs="Times New Roman"/>
          <w:sz w:val="24"/>
          <w:szCs w:val="24"/>
        </w:rPr>
        <w:t> </w:t>
      </w:r>
      <w:r w:rsidRPr="00D325B9">
        <w:rPr>
          <w:rFonts w:ascii="Times New Roman" w:hAnsi="Times New Roman" w:cs="Times New Roman"/>
          <w:sz w:val="24"/>
          <w:szCs w:val="24"/>
        </w:rPr>
        <w:t>217 täiendatakse lõikega</w:t>
      </w:r>
      <w:r w:rsidR="008004DA" w:rsidRPr="00D325B9">
        <w:rPr>
          <w:rFonts w:ascii="Times New Roman" w:hAnsi="Times New Roman" w:cs="Times New Roman"/>
          <w:sz w:val="24"/>
          <w:szCs w:val="24"/>
        </w:rPr>
        <w:t> </w:t>
      </w:r>
      <w:r w:rsidRPr="00D325B9">
        <w:rPr>
          <w:rFonts w:ascii="Times New Roman" w:hAnsi="Times New Roman" w:cs="Times New Roman"/>
          <w:sz w:val="24"/>
          <w:szCs w:val="24"/>
        </w:rPr>
        <w:t>3 järgmises sõnastuses:</w:t>
      </w:r>
    </w:p>
    <w:p w14:paraId="33280F38" w14:textId="77777777" w:rsidR="00A450ED" w:rsidRDefault="00A450ED" w:rsidP="00A450ED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D1A1276" w14:textId="43B28869" w:rsidR="00E37D42" w:rsidRPr="00D325B9" w:rsidRDefault="00D96306" w:rsidP="00D325B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D325B9">
        <w:rPr>
          <w:rFonts w:ascii="Times New Roman" w:hAnsi="Times New Roman" w:cs="Times New Roman"/>
          <w:sz w:val="24"/>
          <w:szCs w:val="24"/>
        </w:rPr>
        <w:t>„</w:t>
      </w:r>
      <w:r w:rsidR="003A403B" w:rsidRPr="00D325B9">
        <w:rPr>
          <w:rFonts w:ascii="Times New Roman" w:hAnsi="Times New Roman" w:cs="Times New Roman"/>
          <w:sz w:val="24"/>
          <w:szCs w:val="24"/>
        </w:rPr>
        <w:t xml:space="preserve">(3) </w:t>
      </w:r>
      <w:r w:rsidR="00CF1A9D" w:rsidRPr="00D325B9">
        <w:rPr>
          <w:rFonts w:ascii="Times New Roman" w:hAnsi="Times New Roman" w:cs="Times New Roman"/>
          <w:sz w:val="24"/>
          <w:szCs w:val="24"/>
        </w:rPr>
        <w:t>Piiranguga lõhkeaine lähteaine kasutamise</w:t>
      </w:r>
      <w:r w:rsidR="00534ED7" w:rsidRPr="00D325B9">
        <w:rPr>
          <w:rFonts w:ascii="Times New Roman" w:hAnsi="Times New Roman" w:cs="Times New Roman"/>
          <w:sz w:val="24"/>
          <w:szCs w:val="24"/>
        </w:rPr>
        <w:t xml:space="preserve"> </w:t>
      </w:r>
      <w:r w:rsidR="00A05778" w:rsidRPr="00D325B9">
        <w:rPr>
          <w:rFonts w:ascii="Times New Roman" w:hAnsi="Times New Roman" w:cs="Times New Roman"/>
          <w:sz w:val="24"/>
          <w:szCs w:val="24"/>
        </w:rPr>
        <w:t xml:space="preserve">loa </w:t>
      </w:r>
      <w:r w:rsidR="003A403B" w:rsidRPr="00D325B9">
        <w:rPr>
          <w:rFonts w:ascii="Times New Roman" w:hAnsi="Times New Roman" w:cs="Times New Roman"/>
          <w:sz w:val="24"/>
          <w:szCs w:val="24"/>
        </w:rPr>
        <w:t xml:space="preserve">taotluse läbivaatamise eest tasutakse riigilõivu </w:t>
      </w:r>
      <w:r w:rsidR="00527D07" w:rsidRPr="00D325B9">
        <w:rPr>
          <w:rFonts w:ascii="Times New Roman" w:hAnsi="Times New Roman" w:cs="Times New Roman"/>
          <w:sz w:val="24"/>
          <w:szCs w:val="24"/>
        </w:rPr>
        <w:t>5</w:t>
      </w:r>
      <w:r w:rsidR="003A403B" w:rsidRPr="00D325B9">
        <w:rPr>
          <w:rFonts w:ascii="Times New Roman" w:hAnsi="Times New Roman" w:cs="Times New Roman"/>
          <w:sz w:val="24"/>
          <w:szCs w:val="24"/>
        </w:rPr>
        <w:t>0</w:t>
      </w:r>
      <w:r w:rsidR="008004DA" w:rsidRPr="00D325B9">
        <w:rPr>
          <w:rFonts w:ascii="Times New Roman" w:hAnsi="Times New Roman" w:cs="Times New Roman"/>
          <w:sz w:val="24"/>
          <w:szCs w:val="24"/>
        </w:rPr>
        <w:t> </w:t>
      </w:r>
      <w:r w:rsidR="003A403B" w:rsidRPr="00D325B9">
        <w:rPr>
          <w:rFonts w:ascii="Times New Roman" w:hAnsi="Times New Roman" w:cs="Times New Roman"/>
          <w:sz w:val="24"/>
          <w:szCs w:val="24"/>
        </w:rPr>
        <w:t>eurot.</w:t>
      </w:r>
      <w:r w:rsidRPr="00D325B9">
        <w:rPr>
          <w:rFonts w:ascii="Times New Roman" w:hAnsi="Times New Roman" w:cs="Times New Roman"/>
          <w:sz w:val="24"/>
          <w:szCs w:val="24"/>
        </w:rPr>
        <w:t>“</w:t>
      </w:r>
      <w:r w:rsidR="00CD760C" w:rsidRPr="00D325B9">
        <w:rPr>
          <w:rFonts w:ascii="Times New Roman" w:hAnsi="Times New Roman" w:cs="Times New Roman"/>
          <w:sz w:val="24"/>
          <w:szCs w:val="24"/>
        </w:rPr>
        <w:t>.</w:t>
      </w:r>
    </w:p>
    <w:bookmarkEnd w:id="105"/>
    <w:p w14:paraId="5C430FDC" w14:textId="77777777" w:rsidR="00E37D42" w:rsidRDefault="00E37D42" w:rsidP="00A450ED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3C44058" w14:textId="3970E3C5" w:rsidR="00E37D42" w:rsidRPr="00E37D42" w:rsidRDefault="001C434E" w:rsidP="00E37D42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Lauri Hussar</w:t>
      </w:r>
    </w:p>
    <w:p w14:paraId="6AE52624" w14:textId="77777777" w:rsidR="00E37D42" w:rsidRPr="00E37D42" w:rsidRDefault="00E37D42" w:rsidP="00E37D42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E37D42">
        <w:rPr>
          <w:rFonts w:ascii="Times New Roman" w:hAnsi="Times New Roman" w:cs="Times New Roman"/>
          <w:sz w:val="24"/>
          <w:szCs w:val="24"/>
        </w:rPr>
        <w:t>Riigikogu esimees</w:t>
      </w:r>
    </w:p>
    <w:p w14:paraId="73F5196D" w14:textId="77777777" w:rsidR="00E37D42" w:rsidRPr="00E37D42" w:rsidRDefault="00E37D42" w:rsidP="00E37D42">
      <w:pPr>
        <w:rPr>
          <w:rFonts w:ascii="Times New Roman" w:hAnsi="Times New Roman" w:cs="Times New Roman"/>
          <w:sz w:val="24"/>
          <w:szCs w:val="24"/>
        </w:rPr>
      </w:pPr>
    </w:p>
    <w:p w14:paraId="1CDD6F99" w14:textId="386D5CD9" w:rsidR="00E37D42" w:rsidRPr="00E37D42" w:rsidRDefault="00E37D42" w:rsidP="00E37D42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E37D42">
        <w:rPr>
          <w:rFonts w:ascii="Times New Roman" w:hAnsi="Times New Roman" w:cs="Times New Roman"/>
          <w:sz w:val="24"/>
          <w:szCs w:val="24"/>
        </w:rPr>
        <w:t>Tallinn</w:t>
      </w:r>
      <w:r w:rsidR="008004DA">
        <w:rPr>
          <w:rFonts w:ascii="Times New Roman" w:hAnsi="Times New Roman" w:cs="Times New Roman"/>
          <w:sz w:val="24"/>
          <w:szCs w:val="24"/>
        </w:rPr>
        <w:t>,</w:t>
      </w:r>
      <w:r w:rsidRPr="00E37D42">
        <w:rPr>
          <w:rFonts w:ascii="Times New Roman" w:hAnsi="Times New Roman" w:cs="Times New Roman"/>
          <w:sz w:val="24"/>
          <w:szCs w:val="24"/>
        </w:rPr>
        <w:t xml:space="preserve"> … …. 202</w:t>
      </w:r>
      <w:r w:rsidR="00C46143">
        <w:rPr>
          <w:rFonts w:ascii="Times New Roman" w:hAnsi="Times New Roman" w:cs="Times New Roman"/>
          <w:sz w:val="24"/>
          <w:szCs w:val="24"/>
        </w:rPr>
        <w:t>4</w:t>
      </w:r>
      <w:r w:rsidRPr="00E37D42">
        <w:rPr>
          <w:rFonts w:ascii="Times New Roman" w:hAnsi="Times New Roman" w:cs="Times New Roman"/>
          <w:sz w:val="24"/>
          <w:szCs w:val="24"/>
        </w:rPr>
        <w:t>. a</w:t>
      </w:r>
    </w:p>
    <w:p w14:paraId="760F03F1" w14:textId="2985D354" w:rsidR="00E37D42" w:rsidRDefault="00C666E8" w:rsidP="00E37D42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91719B4" w14:textId="77777777" w:rsidR="00E37D42" w:rsidRPr="00E37D42" w:rsidRDefault="00E37D42" w:rsidP="00E37D42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E37D42">
        <w:rPr>
          <w:rFonts w:ascii="Times New Roman" w:hAnsi="Times New Roman" w:cs="Times New Roman"/>
          <w:sz w:val="24"/>
          <w:szCs w:val="24"/>
        </w:rPr>
        <w:t>Algatab Vabariigi Valitsus</w:t>
      </w:r>
    </w:p>
    <w:p w14:paraId="4641F09F" w14:textId="127B4918" w:rsidR="00E37D42" w:rsidRPr="00E37D42" w:rsidRDefault="00E37D42" w:rsidP="00E37D42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E37D42">
        <w:rPr>
          <w:rFonts w:ascii="Times New Roman" w:hAnsi="Times New Roman" w:cs="Times New Roman"/>
          <w:sz w:val="24"/>
          <w:szCs w:val="24"/>
        </w:rPr>
        <w:t>…</w:t>
      </w:r>
      <w:r w:rsidR="008004DA">
        <w:rPr>
          <w:rFonts w:ascii="Times New Roman" w:hAnsi="Times New Roman" w:cs="Times New Roman"/>
          <w:sz w:val="24"/>
          <w:szCs w:val="24"/>
        </w:rPr>
        <w:t xml:space="preserve"> </w:t>
      </w:r>
      <w:r w:rsidRPr="00E37D42">
        <w:rPr>
          <w:rFonts w:ascii="Times New Roman" w:hAnsi="Times New Roman" w:cs="Times New Roman"/>
          <w:sz w:val="24"/>
          <w:szCs w:val="24"/>
        </w:rPr>
        <w:t>…. 202</w:t>
      </w:r>
      <w:r w:rsidR="00C46143">
        <w:rPr>
          <w:rFonts w:ascii="Times New Roman" w:hAnsi="Times New Roman" w:cs="Times New Roman"/>
          <w:sz w:val="24"/>
          <w:szCs w:val="24"/>
        </w:rPr>
        <w:t>4</w:t>
      </w:r>
      <w:r w:rsidRPr="00E37D42">
        <w:rPr>
          <w:rFonts w:ascii="Times New Roman" w:hAnsi="Times New Roman" w:cs="Times New Roman"/>
          <w:sz w:val="24"/>
          <w:szCs w:val="24"/>
        </w:rPr>
        <w:t>. a</w:t>
      </w:r>
    </w:p>
    <w:sectPr w:rsidR="00E37D42" w:rsidRPr="00E37D42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Iivika Sale" w:date="2024-03-04T11:06:00Z" w:initials="IS">
    <w:p w14:paraId="5918AA9F" w14:textId="77777777" w:rsidR="00F97C44" w:rsidRDefault="002D7424" w:rsidP="004F6A38">
      <w:pPr>
        <w:pStyle w:val="Kommentaaritekst"/>
      </w:pPr>
      <w:r>
        <w:rPr>
          <w:rStyle w:val="Kommentaariviide"/>
        </w:rPr>
        <w:annotationRef/>
      </w:r>
      <w:r w:rsidR="00F97C44">
        <w:t xml:space="preserve">Siin tuleks kasutada </w:t>
      </w:r>
      <w:r w:rsidR="00F97C44">
        <w:rPr>
          <w:i/>
          <w:iCs/>
        </w:rPr>
        <w:t>ja</w:t>
      </w:r>
      <w:r w:rsidR="00F97C44">
        <w:t xml:space="preserve">, et oleks kättesaadav nii hulgikaubanduses kui ka isikutele, mitte ainult ühele </w:t>
      </w:r>
      <w:r w:rsidR="00F97C44">
        <w:rPr>
          <w:i/>
          <w:iCs/>
        </w:rPr>
        <w:t xml:space="preserve">või </w:t>
      </w:r>
      <w:r w:rsidR="00F97C44">
        <w:t>teisele grupile.</w:t>
      </w:r>
    </w:p>
  </w:comment>
  <w:comment w:id="5" w:author="Mari Koik" w:date="2024-02-23T13:33:00Z" w:initials="MK">
    <w:p w14:paraId="57153781" w14:textId="67A3F9AB" w:rsidR="00D12827" w:rsidRDefault="006011B4" w:rsidP="008C3AD6">
      <w:pPr>
        <w:pStyle w:val="Kommentaaritekst"/>
      </w:pPr>
      <w:r>
        <w:rPr>
          <w:rStyle w:val="Kommentaariviide"/>
        </w:rPr>
        <w:annotationRef/>
      </w:r>
      <w:r w:rsidR="00D12827">
        <w:t xml:space="preserve">Soome keeles on see määruses </w:t>
      </w:r>
      <w:r w:rsidR="00D12827">
        <w:rPr>
          <w:i/>
          <w:iCs/>
        </w:rPr>
        <w:t>tavallinen kansalainen</w:t>
      </w:r>
      <w:r w:rsidR="00D12827">
        <w:t xml:space="preserve">, rootsi keeles </w:t>
      </w:r>
      <w:r w:rsidR="00D12827">
        <w:rPr>
          <w:i/>
          <w:iCs/>
        </w:rPr>
        <w:t>enskild</w:t>
      </w:r>
      <w:r w:rsidR="00D12827">
        <w:t xml:space="preserve">. Võiks ka eesti keeles nimetada normaalsemalt, nt </w:t>
      </w:r>
      <w:r w:rsidR="00D12827">
        <w:rPr>
          <w:i/>
          <w:iCs/>
        </w:rPr>
        <w:t xml:space="preserve">eraisik, üksikisik, tavainimene </w:t>
      </w:r>
      <w:r w:rsidR="00D12827">
        <w:t>vms. Märkus kogu eelnõu kohta.</w:t>
      </w:r>
    </w:p>
  </w:comment>
  <w:comment w:id="6" w:author="Mari Koik" w:date="2024-02-26T10:22:00Z" w:initials="MK">
    <w:p w14:paraId="2210A8D6" w14:textId="6DA943A2" w:rsidR="00D12827" w:rsidRDefault="00D12827" w:rsidP="00F630BF">
      <w:pPr>
        <w:pStyle w:val="Kommentaaritekst"/>
      </w:pPr>
      <w:r>
        <w:rPr>
          <w:rStyle w:val="Kommentaariviide"/>
        </w:rPr>
        <w:annotationRef/>
      </w:r>
      <w:r>
        <w:t>Kehtivas KemSis on see sõna selles asendis läbivalt kokku kirjutatud.</w:t>
      </w:r>
    </w:p>
  </w:comment>
  <w:comment w:id="11" w:author="Mari Koik" w:date="2024-02-26T10:25:00Z" w:initials="MK">
    <w:p w14:paraId="2B10E812" w14:textId="77777777" w:rsidR="00D12827" w:rsidRDefault="00D12827" w:rsidP="00133F34">
      <w:pPr>
        <w:pStyle w:val="Kommentaaritekst"/>
      </w:pPr>
      <w:r>
        <w:rPr>
          <w:rStyle w:val="Kommentaariviide"/>
        </w:rPr>
        <w:annotationRef/>
      </w:r>
      <w:r>
        <w:t>Et ei oleks valeseost "ameti väljastatud piirang".</w:t>
      </w:r>
    </w:p>
  </w:comment>
  <w:comment w:id="13" w:author="Mari Koik" w:date="2024-02-26T11:00:00Z" w:initials="MK">
    <w:p w14:paraId="71FE3177" w14:textId="77777777" w:rsidR="00B66497" w:rsidRDefault="00B66497" w:rsidP="00D67040">
      <w:pPr>
        <w:pStyle w:val="Kommentaaritekst"/>
      </w:pPr>
      <w:r>
        <w:rPr>
          <w:rStyle w:val="Kommentaariviide"/>
        </w:rPr>
        <w:annotationRef/>
      </w:r>
      <w:r>
        <w:t>See ei ole vajalik.</w:t>
      </w:r>
    </w:p>
  </w:comment>
  <w:comment w:id="17" w:author="Iivika Sale" w:date="2024-02-28T16:00:00Z" w:initials="IS">
    <w:p w14:paraId="193B9331" w14:textId="77777777" w:rsidR="00D9210E" w:rsidRDefault="00D9210E" w:rsidP="00D80EA9">
      <w:pPr>
        <w:pStyle w:val="Kommentaaritekst"/>
      </w:pPr>
      <w:r>
        <w:rPr>
          <w:rStyle w:val="Kommentaariviide"/>
        </w:rPr>
        <w:annotationRef/>
      </w:r>
      <w:r>
        <w:t xml:space="preserve">Kas vajaks täpsustamist, et </w:t>
      </w:r>
      <w:r>
        <w:rPr>
          <w:i/>
          <w:iCs/>
        </w:rPr>
        <w:t>kehtiv</w:t>
      </w:r>
      <w:r>
        <w:t xml:space="preserve"> tervisetõendi otsus?</w:t>
      </w:r>
    </w:p>
  </w:comment>
  <w:comment w:id="18" w:author="Mari Koik" w:date="2024-02-26T10:42:00Z" w:initials="MK">
    <w:p w14:paraId="18811554" w14:textId="4C276708" w:rsidR="00B66497" w:rsidRDefault="00080097" w:rsidP="00B07FDF">
      <w:pPr>
        <w:pStyle w:val="Kommentaaritekst"/>
      </w:pPr>
      <w:r>
        <w:rPr>
          <w:rStyle w:val="Kommentaariviide"/>
        </w:rPr>
        <w:annotationRef/>
      </w:r>
      <w:r w:rsidR="00B66497">
        <w:t xml:space="preserve">Peaks vist olema </w:t>
      </w:r>
      <w:r w:rsidR="00B66497">
        <w:rPr>
          <w:i/>
          <w:iCs/>
        </w:rPr>
        <w:t>lähteaine</w:t>
      </w:r>
      <w:r w:rsidR="00B66497">
        <w:t xml:space="preserve">, mitte </w:t>
      </w:r>
      <w:r w:rsidR="00B66497">
        <w:rPr>
          <w:i/>
          <w:iCs/>
        </w:rPr>
        <w:t>lõhkeaine</w:t>
      </w:r>
      <w:r w:rsidR="00B66497">
        <w:t>?</w:t>
      </w:r>
    </w:p>
  </w:comment>
  <w:comment w:id="23" w:author="Mari Koik" w:date="2024-02-23T13:15:00Z" w:initials="MK">
    <w:p w14:paraId="492397CE" w14:textId="12A1E6EA" w:rsidR="00DF73FD" w:rsidRDefault="00DF73FD" w:rsidP="00CF4DE6">
      <w:pPr>
        <w:pStyle w:val="Kommentaaritekst"/>
      </w:pPr>
      <w:r>
        <w:rPr>
          <w:rStyle w:val="Kommentaariviide"/>
        </w:rPr>
        <w:annotationRef/>
      </w:r>
      <w:r>
        <w:t>Eitav lause nõuab osastavat käänet.</w:t>
      </w:r>
    </w:p>
  </w:comment>
  <w:comment w:id="25" w:author="Mari Koik" w:date="2024-02-23T13:16:00Z" w:initials="MK">
    <w:p w14:paraId="3BB6FCB3" w14:textId="77777777" w:rsidR="00DF73FD" w:rsidRDefault="00DF73FD" w:rsidP="00472A47">
      <w:pPr>
        <w:pStyle w:val="Kommentaaritekst"/>
      </w:pPr>
      <w:r>
        <w:rPr>
          <w:rStyle w:val="Kommentaariviide"/>
        </w:rPr>
        <w:annotationRef/>
      </w:r>
      <w:r>
        <w:t>sama</w:t>
      </w:r>
    </w:p>
  </w:comment>
  <w:comment w:id="28" w:author="Iivika Sale" w:date="2024-02-28T16:07:00Z" w:initials="IS">
    <w:p w14:paraId="31058D5E" w14:textId="77777777" w:rsidR="00D9210E" w:rsidRDefault="00D9210E" w:rsidP="00564BA1">
      <w:pPr>
        <w:pStyle w:val="Kommentaaritekst"/>
      </w:pPr>
      <w:r>
        <w:rPr>
          <w:rStyle w:val="Kommentaariviide"/>
        </w:rPr>
        <w:annotationRef/>
      </w:r>
      <w:r>
        <w:t>Kuna loetletud punktid on järjest, siis ökonoomsem on kasutada mõttekriipsu (</w:t>
      </w:r>
      <w:r>
        <w:rPr>
          <w:i/>
          <w:iCs/>
        </w:rPr>
        <w:t>punktides 1–3, 5 ja 6</w:t>
      </w:r>
      <w:r>
        <w:t>)</w:t>
      </w:r>
    </w:p>
  </w:comment>
  <w:comment w:id="33" w:author="Iivika Sale" w:date="2024-02-28T16:13:00Z" w:initials="IS">
    <w:p w14:paraId="77E67B19" w14:textId="77777777" w:rsidR="00D938BC" w:rsidRDefault="009F0ABF" w:rsidP="005B55DE">
      <w:pPr>
        <w:pStyle w:val="Kommentaaritekst"/>
      </w:pPr>
      <w:r>
        <w:rPr>
          <w:rStyle w:val="Kommentaariviide"/>
        </w:rPr>
        <w:annotationRef/>
      </w:r>
      <w:r w:rsidR="00D938BC">
        <w:t xml:space="preserve">Sisult siiski eelkõige </w:t>
      </w:r>
      <w:r w:rsidR="00D938BC">
        <w:rPr>
          <w:i/>
          <w:iCs/>
        </w:rPr>
        <w:t xml:space="preserve">tervisenõuded </w:t>
      </w:r>
      <w:r w:rsidR="00D938BC">
        <w:t>(mida tõendab tervisekontrolli läbimisel antav tervisetõend)</w:t>
      </w:r>
    </w:p>
  </w:comment>
  <w:comment w:id="38" w:author="Iivika Sale" w:date="2024-02-28T16:11:00Z" w:initials="IS">
    <w:p w14:paraId="7E684755" w14:textId="47B94324" w:rsidR="009F0ABF" w:rsidRDefault="009F0ABF" w:rsidP="00C73984">
      <w:pPr>
        <w:pStyle w:val="Kommentaaritekst"/>
      </w:pPr>
      <w:r>
        <w:rPr>
          <w:rStyle w:val="Kommentaariviide"/>
        </w:rPr>
        <w:annotationRef/>
      </w:r>
      <w:r>
        <w:t xml:space="preserve">Kas vajaks täpsustamist, et tegemist peab olema </w:t>
      </w:r>
      <w:r>
        <w:rPr>
          <w:i/>
          <w:iCs/>
        </w:rPr>
        <w:t>kehtiva</w:t>
      </w:r>
      <w:r>
        <w:t xml:space="preserve"> tervisetõendiga?</w:t>
      </w:r>
    </w:p>
  </w:comment>
  <w:comment w:id="44" w:author="Mari Koik" w:date="2024-02-26T11:02:00Z" w:initials="MK">
    <w:p w14:paraId="28B68A56" w14:textId="774D35F1" w:rsidR="00B66497" w:rsidRDefault="00B66497" w:rsidP="004B7D10">
      <w:pPr>
        <w:pStyle w:val="Kommentaaritekst"/>
      </w:pPr>
      <w:r>
        <w:rPr>
          <w:rStyle w:val="Kommentaariviide"/>
        </w:rPr>
        <w:annotationRef/>
      </w:r>
      <w:r>
        <w:t>Ei pea nii palju kordama. Sama edaspidi.</w:t>
      </w:r>
    </w:p>
  </w:comment>
  <w:comment w:id="51" w:author="Iivika Sale" w:date="2024-02-29T09:48:00Z" w:initials="IS">
    <w:p w14:paraId="5C508B01" w14:textId="77777777" w:rsidR="00F97C44" w:rsidRDefault="00E53970" w:rsidP="00107662">
      <w:pPr>
        <w:pStyle w:val="Kommentaaritekst"/>
      </w:pPr>
      <w:r>
        <w:rPr>
          <w:rStyle w:val="Kommentaariviide"/>
        </w:rPr>
        <w:annotationRef/>
      </w:r>
      <w:r w:rsidR="00F97C44">
        <w:t xml:space="preserve">Kas siin (ja lg 5) peetakse silmas </w:t>
      </w:r>
      <w:r w:rsidR="00F97C44">
        <w:rPr>
          <w:u w:val="single"/>
        </w:rPr>
        <w:t xml:space="preserve">täiendavaid </w:t>
      </w:r>
      <w:r w:rsidR="00F97C44">
        <w:t>dokumente lisaks §</w:t>
      </w:r>
      <w:r w:rsidR="00F97C44">
        <w:rPr>
          <w:b/>
          <w:bCs/>
        </w:rPr>
        <w:t xml:space="preserve"> </w:t>
      </w:r>
      <w:r w:rsidR="00F97C44">
        <w:t>15.2 lõikes 2 nimetatud dokumentidele? Siis tuleks nii ka öelda, et ei tekiks olukorda, kus isik peab sama menetluse jooksul samu dokumente mitu korda esitama.</w:t>
      </w:r>
    </w:p>
  </w:comment>
  <w:comment w:id="69" w:author="Mari Koik" w:date="2024-02-26T11:03:00Z" w:initials="MK">
    <w:p w14:paraId="2ED81A5D" w14:textId="5EEFCFD6" w:rsidR="00B66497" w:rsidRDefault="00B66497" w:rsidP="003A0F4D">
      <w:pPr>
        <w:pStyle w:val="Kommentaaritekst"/>
      </w:pPr>
      <w:r>
        <w:rPr>
          <w:rStyle w:val="Kommentaariviide"/>
        </w:rPr>
        <w:annotationRef/>
      </w:r>
      <w:r>
        <w:t>Kas nii võiks?</w:t>
      </w:r>
    </w:p>
  </w:comment>
  <w:comment w:id="99" w:author="Iivika Sale" w:date="2024-03-01T09:50:00Z" w:initials="IS">
    <w:p w14:paraId="6FA56BE4" w14:textId="77777777" w:rsidR="00742C48" w:rsidRDefault="00742C48" w:rsidP="000058BE">
      <w:pPr>
        <w:pStyle w:val="Kommentaaritekst"/>
      </w:pPr>
      <w:r>
        <w:rPr>
          <w:rStyle w:val="Kommentaariviide"/>
        </w:rPr>
        <w:annotationRef/>
      </w:r>
      <w:r>
        <w:t>Miks nii pikk aeg võõrandamiseks? Tuleneb see määrusest või mis põhjusel selline tähtaja valik? Palun selgitada SK-s.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918AA9F" w15:done="0"/>
  <w15:commentEx w15:paraId="57153781" w15:done="0"/>
  <w15:commentEx w15:paraId="2210A8D6" w15:done="0"/>
  <w15:commentEx w15:paraId="2B10E812" w15:done="0"/>
  <w15:commentEx w15:paraId="71FE3177" w15:done="0"/>
  <w15:commentEx w15:paraId="193B9331" w15:done="0"/>
  <w15:commentEx w15:paraId="18811554" w15:done="0"/>
  <w15:commentEx w15:paraId="492397CE" w15:done="0"/>
  <w15:commentEx w15:paraId="3BB6FCB3" w15:done="0"/>
  <w15:commentEx w15:paraId="31058D5E" w15:done="0"/>
  <w15:commentEx w15:paraId="77E67B19" w15:done="0"/>
  <w15:commentEx w15:paraId="7E684755" w15:done="0"/>
  <w15:commentEx w15:paraId="28B68A56" w15:done="0"/>
  <w15:commentEx w15:paraId="5C508B01" w15:done="0"/>
  <w15:commentEx w15:paraId="2ED81A5D" w15:done="0"/>
  <w15:commentEx w15:paraId="6FA56BE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9029A9" w16cex:dateUtc="2024-03-04T09:06:00Z"/>
  <w16cex:commentExtensible w16cex:durableId="29831D32" w16cex:dateUtc="2024-02-23T11:33:00Z"/>
  <w16cex:commentExtensible w16cex:durableId="2986E4CC" w16cex:dateUtc="2024-02-26T08:22:00Z"/>
  <w16cex:commentExtensible w16cex:durableId="2986E593" w16cex:dateUtc="2024-02-26T08:25:00Z"/>
  <w16cex:commentExtensible w16cex:durableId="2986EDB7" w16cex:dateUtc="2024-02-26T09:00:00Z"/>
  <w16cex:commentExtensible w16cex:durableId="2989D71C" w16cex:dateUtc="2024-02-28T14:00:00Z"/>
  <w16cex:commentExtensible w16cex:durableId="2986E990" w16cex:dateUtc="2024-02-26T08:42:00Z"/>
  <w16cex:commentExtensible w16cex:durableId="298318F7" w16cex:dateUtc="2024-02-23T11:15:00Z"/>
  <w16cex:commentExtensible w16cex:durableId="29831913" w16cex:dateUtc="2024-02-23T11:16:00Z"/>
  <w16cex:commentExtensible w16cex:durableId="2989D8D6" w16cex:dateUtc="2024-02-28T14:07:00Z"/>
  <w16cex:commentExtensible w16cex:durableId="2989DA17" w16cex:dateUtc="2024-02-28T14:13:00Z"/>
  <w16cex:commentExtensible w16cex:durableId="2989D99E" w16cex:dateUtc="2024-02-28T14:11:00Z"/>
  <w16cex:commentExtensible w16cex:durableId="2986EE3D" w16cex:dateUtc="2024-02-26T09:02:00Z"/>
  <w16cex:commentExtensible w16cex:durableId="298AD159" w16cex:dateUtc="2024-02-29T07:48:00Z"/>
  <w16cex:commentExtensible w16cex:durableId="2986EE95" w16cex:dateUtc="2024-02-26T09:03:00Z"/>
  <w16cex:commentExtensible w16cex:durableId="298C234B" w16cex:dateUtc="2024-03-01T07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18AA9F" w16cid:durableId="299029A9"/>
  <w16cid:commentId w16cid:paraId="57153781" w16cid:durableId="29831D32"/>
  <w16cid:commentId w16cid:paraId="2210A8D6" w16cid:durableId="2986E4CC"/>
  <w16cid:commentId w16cid:paraId="2B10E812" w16cid:durableId="2986E593"/>
  <w16cid:commentId w16cid:paraId="71FE3177" w16cid:durableId="2986EDB7"/>
  <w16cid:commentId w16cid:paraId="193B9331" w16cid:durableId="2989D71C"/>
  <w16cid:commentId w16cid:paraId="18811554" w16cid:durableId="2986E990"/>
  <w16cid:commentId w16cid:paraId="492397CE" w16cid:durableId="298318F7"/>
  <w16cid:commentId w16cid:paraId="3BB6FCB3" w16cid:durableId="29831913"/>
  <w16cid:commentId w16cid:paraId="31058D5E" w16cid:durableId="2989D8D6"/>
  <w16cid:commentId w16cid:paraId="77E67B19" w16cid:durableId="2989DA17"/>
  <w16cid:commentId w16cid:paraId="7E684755" w16cid:durableId="2989D99E"/>
  <w16cid:commentId w16cid:paraId="28B68A56" w16cid:durableId="2986EE3D"/>
  <w16cid:commentId w16cid:paraId="5C508B01" w16cid:durableId="298AD159"/>
  <w16cid:commentId w16cid:paraId="2ED81A5D" w16cid:durableId="2986EE95"/>
  <w16cid:commentId w16cid:paraId="6FA56BE4" w16cid:durableId="298C234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B686A" w14:textId="77777777" w:rsidR="00E34D21" w:rsidRDefault="00E34D21" w:rsidP="00B57019">
      <w:pPr>
        <w:spacing w:after="0" w:line="240" w:lineRule="auto"/>
      </w:pPr>
      <w:r>
        <w:separator/>
      </w:r>
    </w:p>
  </w:endnote>
  <w:endnote w:type="continuationSeparator" w:id="0">
    <w:p w14:paraId="0C6C7C74" w14:textId="77777777" w:rsidR="00E34D21" w:rsidRDefault="00E34D21" w:rsidP="00B57019">
      <w:pPr>
        <w:spacing w:after="0" w:line="240" w:lineRule="auto"/>
      </w:pPr>
      <w:r>
        <w:continuationSeparator/>
      </w:r>
    </w:p>
  </w:endnote>
  <w:endnote w:type="continuationNotice" w:id="1">
    <w:p w14:paraId="47A1CAD0" w14:textId="77777777" w:rsidR="00E34D21" w:rsidRDefault="00E34D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2363012"/>
      <w:docPartObj>
        <w:docPartGallery w:val="Page Numbers (Bottom of Page)"/>
        <w:docPartUnique/>
      </w:docPartObj>
    </w:sdtPr>
    <w:sdtEndPr/>
    <w:sdtContent>
      <w:p w14:paraId="351F24EC" w14:textId="63ECFAF2" w:rsidR="00B57019" w:rsidRDefault="00B57019" w:rsidP="00455B13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8551C" w14:textId="77777777" w:rsidR="00E34D21" w:rsidRDefault="00E34D21" w:rsidP="00B57019">
      <w:pPr>
        <w:spacing w:after="0" w:line="240" w:lineRule="auto"/>
      </w:pPr>
      <w:r>
        <w:separator/>
      </w:r>
    </w:p>
  </w:footnote>
  <w:footnote w:type="continuationSeparator" w:id="0">
    <w:p w14:paraId="382C173D" w14:textId="77777777" w:rsidR="00E34D21" w:rsidRDefault="00E34D21" w:rsidP="00B57019">
      <w:pPr>
        <w:spacing w:after="0" w:line="240" w:lineRule="auto"/>
      </w:pPr>
      <w:r>
        <w:continuationSeparator/>
      </w:r>
    </w:p>
  </w:footnote>
  <w:footnote w:type="continuationNotice" w:id="1">
    <w:p w14:paraId="07375C97" w14:textId="77777777" w:rsidR="00E34D21" w:rsidRDefault="00E34D2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137ED"/>
    <w:multiLevelType w:val="hybridMultilevel"/>
    <w:tmpl w:val="E0887440"/>
    <w:lvl w:ilvl="0" w:tplc="A46066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E048B"/>
    <w:multiLevelType w:val="hybridMultilevel"/>
    <w:tmpl w:val="947E507A"/>
    <w:lvl w:ilvl="0" w:tplc="425E89B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34B6E"/>
    <w:multiLevelType w:val="hybridMultilevel"/>
    <w:tmpl w:val="B3AC634C"/>
    <w:lvl w:ilvl="0" w:tplc="D722E8B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C7E51"/>
    <w:multiLevelType w:val="hybridMultilevel"/>
    <w:tmpl w:val="8DFCA7E8"/>
    <w:lvl w:ilvl="0" w:tplc="7D9059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F7096B"/>
    <w:multiLevelType w:val="hybridMultilevel"/>
    <w:tmpl w:val="E116CE80"/>
    <w:lvl w:ilvl="0" w:tplc="B4F489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E92D2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04802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594FC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E784C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D36C4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AC276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F4017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26AB0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71021E41"/>
    <w:multiLevelType w:val="hybridMultilevel"/>
    <w:tmpl w:val="52B8D20A"/>
    <w:lvl w:ilvl="0" w:tplc="5714306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882242"/>
    <w:multiLevelType w:val="hybridMultilevel"/>
    <w:tmpl w:val="50540CFA"/>
    <w:lvl w:ilvl="0" w:tplc="486CB54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7769843">
    <w:abstractNumId w:val="2"/>
  </w:num>
  <w:num w:numId="2" w16cid:durableId="1095827846">
    <w:abstractNumId w:val="1"/>
  </w:num>
  <w:num w:numId="3" w16cid:durableId="282150653">
    <w:abstractNumId w:val="6"/>
  </w:num>
  <w:num w:numId="4" w16cid:durableId="140342735">
    <w:abstractNumId w:val="0"/>
  </w:num>
  <w:num w:numId="5" w16cid:durableId="1404791063">
    <w:abstractNumId w:val="3"/>
  </w:num>
  <w:num w:numId="6" w16cid:durableId="1388994910">
    <w:abstractNumId w:val="5"/>
  </w:num>
  <w:num w:numId="7" w16cid:durableId="1348097191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ivika Sale">
    <w15:presenceInfo w15:providerId="AD" w15:userId="S::Iivika.Sale@just.ee::078bb3df-7791-467a-bb64-7407f2dff0b2"/>
  </w15:person>
  <w15:person w15:author="Mari Koik">
    <w15:presenceInfo w15:providerId="AD" w15:userId="S::mari.koik@just.ee::35ec3d9a-739e-4d69-8d21-732e3e4a96d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241"/>
    <w:rsid w:val="0000043B"/>
    <w:rsid w:val="00000B57"/>
    <w:rsid w:val="00000DB8"/>
    <w:rsid w:val="0000122D"/>
    <w:rsid w:val="00002410"/>
    <w:rsid w:val="000044A1"/>
    <w:rsid w:val="000053D5"/>
    <w:rsid w:val="00007792"/>
    <w:rsid w:val="00011733"/>
    <w:rsid w:val="00011AE5"/>
    <w:rsid w:val="00014476"/>
    <w:rsid w:val="00015FA5"/>
    <w:rsid w:val="00020C59"/>
    <w:rsid w:val="00022739"/>
    <w:rsid w:val="00022962"/>
    <w:rsid w:val="00022C10"/>
    <w:rsid w:val="00023F8D"/>
    <w:rsid w:val="00024F91"/>
    <w:rsid w:val="000305D3"/>
    <w:rsid w:val="00030F63"/>
    <w:rsid w:val="00035444"/>
    <w:rsid w:val="00037B09"/>
    <w:rsid w:val="000424CD"/>
    <w:rsid w:val="00042AC1"/>
    <w:rsid w:val="00044459"/>
    <w:rsid w:val="00047483"/>
    <w:rsid w:val="00050D73"/>
    <w:rsid w:val="000524A2"/>
    <w:rsid w:val="00052AA4"/>
    <w:rsid w:val="00053F1C"/>
    <w:rsid w:val="00054CE4"/>
    <w:rsid w:val="00056209"/>
    <w:rsid w:val="00062C34"/>
    <w:rsid w:val="0006310E"/>
    <w:rsid w:val="00064CFE"/>
    <w:rsid w:val="000679F3"/>
    <w:rsid w:val="000705C0"/>
    <w:rsid w:val="00076D30"/>
    <w:rsid w:val="00080097"/>
    <w:rsid w:val="00083E31"/>
    <w:rsid w:val="0008548D"/>
    <w:rsid w:val="00087E6B"/>
    <w:rsid w:val="00087EA3"/>
    <w:rsid w:val="00092793"/>
    <w:rsid w:val="00092ACA"/>
    <w:rsid w:val="00093E29"/>
    <w:rsid w:val="00094923"/>
    <w:rsid w:val="00094D55"/>
    <w:rsid w:val="00096336"/>
    <w:rsid w:val="000970D6"/>
    <w:rsid w:val="000A0DA3"/>
    <w:rsid w:val="000A32DD"/>
    <w:rsid w:val="000A343F"/>
    <w:rsid w:val="000A37E9"/>
    <w:rsid w:val="000A46CE"/>
    <w:rsid w:val="000B5B9D"/>
    <w:rsid w:val="000C14A1"/>
    <w:rsid w:val="000C44A2"/>
    <w:rsid w:val="000C4E96"/>
    <w:rsid w:val="000C6CB0"/>
    <w:rsid w:val="000C7C0C"/>
    <w:rsid w:val="000D05C3"/>
    <w:rsid w:val="000D0DE6"/>
    <w:rsid w:val="000D3006"/>
    <w:rsid w:val="000D4B48"/>
    <w:rsid w:val="000D54A1"/>
    <w:rsid w:val="000D753A"/>
    <w:rsid w:val="000D7650"/>
    <w:rsid w:val="000E0055"/>
    <w:rsid w:val="000E0650"/>
    <w:rsid w:val="000E06D3"/>
    <w:rsid w:val="000E13D1"/>
    <w:rsid w:val="000E243A"/>
    <w:rsid w:val="000E5F12"/>
    <w:rsid w:val="000E67A6"/>
    <w:rsid w:val="000E685D"/>
    <w:rsid w:val="000E7386"/>
    <w:rsid w:val="000F2035"/>
    <w:rsid w:val="000F2725"/>
    <w:rsid w:val="000F3B50"/>
    <w:rsid w:val="000F5FB0"/>
    <w:rsid w:val="00100C48"/>
    <w:rsid w:val="00101CE1"/>
    <w:rsid w:val="0010218F"/>
    <w:rsid w:val="001035E7"/>
    <w:rsid w:val="00104E6E"/>
    <w:rsid w:val="001072AE"/>
    <w:rsid w:val="00107E6F"/>
    <w:rsid w:val="001137C2"/>
    <w:rsid w:val="001148A4"/>
    <w:rsid w:val="00115719"/>
    <w:rsid w:val="0011602C"/>
    <w:rsid w:val="001166AE"/>
    <w:rsid w:val="0011761B"/>
    <w:rsid w:val="00117E30"/>
    <w:rsid w:val="00117EE3"/>
    <w:rsid w:val="0012120D"/>
    <w:rsid w:val="00121511"/>
    <w:rsid w:val="00121D83"/>
    <w:rsid w:val="00122CE9"/>
    <w:rsid w:val="00125F5D"/>
    <w:rsid w:val="00126422"/>
    <w:rsid w:val="0013427E"/>
    <w:rsid w:val="00137C3E"/>
    <w:rsid w:val="00141196"/>
    <w:rsid w:val="00142CB6"/>
    <w:rsid w:val="00147725"/>
    <w:rsid w:val="00150328"/>
    <w:rsid w:val="00152453"/>
    <w:rsid w:val="00155BDF"/>
    <w:rsid w:val="00155ED4"/>
    <w:rsid w:val="00155FED"/>
    <w:rsid w:val="00161658"/>
    <w:rsid w:val="00162D92"/>
    <w:rsid w:val="001633FF"/>
    <w:rsid w:val="00163E64"/>
    <w:rsid w:val="0016403D"/>
    <w:rsid w:val="00165F69"/>
    <w:rsid w:val="00170487"/>
    <w:rsid w:val="0017058F"/>
    <w:rsid w:val="00170E0A"/>
    <w:rsid w:val="0017304A"/>
    <w:rsid w:val="001739C0"/>
    <w:rsid w:val="0017484F"/>
    <w:rsid w:val="001808B8"/>
    <w:rsid w:val="00181BAC"/>
    <w:rsid w:val="00185D72"/>
    <w:rsid w:val="0018608C"/>
    <w:rsid w:val="001921EF"/>
    <w:rsid w:val="00192645"/>
    <w:rsid w:val="0019767C"/>
    <w:rsid w:val="001A3AA2"/>
    <w:rsid w:val="001A4517"/>
    <w:rsid w:val="001A4D42"/>
    <w:rsid w:val="001A5A60"/>
    <w:rsid w:val="001A6DBF"/>
    <w:rsid w:val="001A799B"/>
    <w:rsid w:val="001B0279"/>
    <w:rsid w:val="001B28E6"/>
    <w:rsid w:val="001B2A3F"/>
    <w:rsid w:val="001B5637"/>
    <w:rsid w:val="001B6F47"/>
    <w:rsid w:val="001C09A5"/>
    <w:rsid w:val="001C24A8"/>
    <w:rsid w:val="001C3642"/>
    <w:rsid w:val="001C434E"/>
    <w:rsid w:val="001C75AD"/>
    <w:rsid w:val="001C7E69"/>
    <w:rsid w:val="001D0FF7"/>
    <w:rsid w:val="001D1463"/>
    <w:rsid w:val="001D1987"/>
    <w:rsid w:val="001D1E03"/>
    <w:rsid w:val="001D2F7A"/>
    <w:rsid w:val="001D47B9"/>
    <w:rsid w:val="001D6E41"/>
    <w:rsid w:val="001E08BD"/>
    <w:rsid w:val="001E09BF"/>
    <w:rsid w:val="001E1101"/>
    <w:rsid w:val="001E1B3D"/>
    <w:rsid w:val="001E1BEB"/>
    <w:rsid w:val="001E3588"/>
    <w:rsid w:val="001E3C2F"/>
    <w:rsid w:val="001E3FC5"/>
    <w:rsid w:val="001E4F65"/>
    <w:rsid w:val="001E7B7E"/>
    <w:rsid w:val="001F05DC"/>
    <w:rsid w:val="001F33A0"/>
    <w:rsid w:val="001F37A6"/>
    <w:rsid w:val="001F4858"/>
    <w:rsid w:val="001F5C4A"/>
    <w:rsid w:val="001F6EA2"/>
    <w:rsid w:val="002019FB"/>
    <w:rsid w:val="00201F86"/>
    <w:rsid w:val="00204FF8"/>
    <w:rsid w:val="00205DA9"/>
    <w:rsid w:val="002063EE"/>
    <w:rsid w:val="0021003C"/>
    <w:rsid w:val="002119C4"/>
    <w:rsid w:val="00211C82"/>
    <w:rsid w:val="00213067"/>
    <w:rsid w:val="002132F1"/>
    <w:rsid w:val="0021336D"/>
    <w:rsid w:val="0021473C"/>
    <w:rsid w:val="00215841"/>
    <w:rsid w:val="00216820"/>
    <w:rsid w:val="002168F7"/>
    <w:rsid w:val="00217343"/>
    <w:rsid w:val="002201E1"/>
    <w:rsid w:val="00222AD9"/>
    <w:rsid w:val="00223780"/>
    <w:rsid w:val="00223967"/>
    <w:rsid w:val="00226E5C"/>
    <w:rsid w:val="002321D7"/>
    <w:rsid w:val="00234A1A"/>
    <w:rsid w:val="00235C59"/>
    <w:rsid w:val="00235F1C"/>
    <w:rsid w:val="00236A35"/>
    <w:rsid w:val="002435FF"/>
    <w:rsid w:val="002440F9"/>
    <w:rsid w:val="0024595B"/>
    <w:rsid w:val="00246936"/>
    <w:rsid w:val="00247A9A"/>
    <w:rsid w:val="00250FB4"/>
    <w:rsid w:val="0025139F"/>
    <w:rsid w:val="0025336B"/>
    <w:rsid w:val="002538C0"/>
    <w:rsid w:val="00253FCA"/>
    <w:rsid w:val="002550CE"/>
    <w:rsid w:val="0025556D"/>
    <w:rsid w:val="002646C0"/>
    <w:rsid w:val="002659F6"/>
    <w:rsid w:val="002668A0"/>
    <w:rsid w:val="00267239"/>
    <w:rsid w:val="00267693"/>
    <w:rsid w:val="00271A6E"/>
    <w:rsid w:val="00273C61"/>
    <w:rsid w:val="0027479A"/>
    <w:rsid w:val="00280EEF"/>
    <w:rsid w:val="002822D3"/>
    <w:rsid w:val="00285B39"/>
    <w:rsid w:val="002865A4"/>
    <w:rsid w:val="00286ECA"/>
    <w:rsid w:val="00292FA5"/>
    <w:rsid w:val="002977A3"/>
    <w:rsid w:val="00297DFB"/>
    <w:rsid w:val="002A0561"/>
    <w:rsid w:val="002A06D0"/>
    <w:rsid w:val="002A1D11"/>
    <w:rsid w:val="002A337A"/>
    <w:rsid w:val="002A3F2A"/>
    <w:rsid w:val="002A6C89"/>
    <w:rsid w:val="002A6E4B"/>
    <w:rsid w:val="002A7074"/>
    <w:rsid w:val="002A7486"/>
    <w:rsid w:val="002A760E"/>
    <w:rsid w:val="002B0040"/>
    <w:rsid w:val="002B0EED"/>
    <w:rsid w:val="002B2EB3"/>
    <w:rsid w:val="002B423F"/>
    <w:rsid w:val="002B5844"/>
    <w:rsid w:val="002B6230"/>
    <w:rsid w:val="002B6F44"/>
    <w:rsid w:val="002C125F"/>
    <w:rsid w:val="002C3383"/>
    <w:rsid w:val="002C4E9E"/>
    <w:rsid w:val="002C545E"/>
    <w:rsid w:val="002D1237"/>
    <w:rsid w:val="002D617A"/>
    <w:rsid w:val="002D63A2"/>
    <w:rsid w:val="002D6D15"/>
    <w:rsid w:val="002D729B"/>
    <w:rsid w:val="002D7424"/>
    <w:rsid w:val="002E0F0C"/>
    <w:rsid w:val="002E5784"/>
    <w:rsid w:val="002E774B"/>
    <w:rsid w:val="002F0D83"/>
    <w:rsid w:val="002F1D4F"/>
    <w:rsid w:val="002F375A"/>
    <w:rsid w:val="002F4F7A"/>
    <w:rsid w:val="002F6852"/>
    <w:rsid w:val="002F7C8A"/>
    <w:rsid w:val="003006A3"/>
    <w:rsid w:val="00300E23"/>
    <w:rsid w:val="00302531"/>
    <w:rsid w:val="003034E4"/>
    <w:rsid w:val="003056E1"/>
    <w:rsid w:val="00310961"/>
    <w:rsid w:val="003116FE"/>
    <w:rsid w:val="003143B4"/>
    <w:rsid w:val="003167CB"/>
    <w:rsid w:val="00320F8C"/>
    <w:rsid w:val="00322772"/>
    <w:rsid w:val="00322C03"/>
    <w:rsid w:val="00323926"/>
    <w:rsid w:val="00324C5F"/>
    <w:rsid w:val="00325B3B"/>
    <w:rsid w:val="00331FCA"/>
    <w:rsid w:val="0033580E"/>
    <w:rsid w:val="003371B2"/>
    <w:rsid w:val="003376C3"/>
    <w:rsid w:val="00340684"/>
    <w:rsid w:val="00340AA5"/>
    <w:rsid w:val="0034430D"/>
    <w:rsid w:val="00345F99"/>
    <w:rsid w:val="00347E11"/>
    <w:rsid w:val="003508E6"/>
    <w:rsid w:val="0035162C"/>
    <w:rsid w:val="003530A9"/>
    <w:rsid w:val="003554FC"/>
    <w:rsid w:val="00356D57"/>
    <w:rsid w:val="00357F4E"/>
    <w:rsid w:val="003613DD"/>
    <w:rsid w:val="00365411"/>
    <w:rsid w:val="00366ADB"/>
    <w:rsid w:val="00367893"/>
    <w:rsid w:val="0037099A"/>
    <w:rsid w:val="0037438C"/>
    <w:rsid w:val="00374E22"/>
    <w:rsid w:val="00374EE3"/>
    <w:rsid w:val="003813D9"/>
    <w:rsid w:val="003864CE"/>
    <w:rsid w:val="00390C3D"/>
    <w:rsid w:val="00390F45"/>
    <w:rsid w:val="00393C41"/>
    <w:rsid w:val="003946F8"/>
    <w:rsid w:val="00395A0E"/>
    <w:rsid w:val="003967F4"/>
    <w:rsid w:val="0039742D"/>
    <w:rsid w:val="003A0F93"/>
    <w:rsid w:val="003A1371"/>
    <w:rsid w:val="003A152D"/>
    <w:rsid w:val="003A18EE"/>
    <w:rsid w:val="003A20E4"/>
    <w:rsid w:val="003A2232"/>
    <w:rsid w:val="003A2BA4"/>
    <w:rsid w:val="003A3866"/>
    <w:rsid w:val="003A403B"/>
    <w:rsid w:val="003A5072"/>
    <w:rsid w:val="003B2B1F"/>
    <w:rsid w:val="003B5703"/>
    <w:rsid w:val="003B6B58"/>
    <w:rsid w:val="003B74CA"/>
    <w:rsid w:val="003C0E9E"/>
    <w:rsid w:val="003C198B"/>
    <w:rsid w:val="003C3FE7"/>
    <w:rsid w:val="003C4A50"/>
    <w:rsid w:val="003C4B2E"/>
    <w:rsid w:val="003D179D"/>
    <w:rsid w:val="003D3828"/>
    <w:rsid w:val="003D5AF5"/>
    <w:rsid w:val="003D5C43"/>
    <w:rsid w:val="003D5D12"/>
    <w:rsid w:val="003D7241"/>
    <w:rsid w:val="003D7753"/>
    <w:rsid w:val="003D790B"/>
    <w:rsid w:val="003E649B"/>
    <w:rsid w:val="003E6579"/>
    <w:rsid w:val="003E7300"/>
    <w:rsid w:val="003F2E07"/>
    <w:rsid w:val="003F4D79"/>
    <w:rsid w:val="003F557B"/>
    <w:rsid w:val="003F7DD5"/>
    <w:rsid w:val="0040053C"/>
    <w:rsid w:val="00403502"/>
    <w:rsid w:val="004071D0"/>
    <w:rsid w:val="00407EFA"/>
    <w:rsid w:val="00410703"/>
    <w:rsid w:val="00410F02"/>
    <w:rsid w:val="00413B0C"/>
    <w:rsid w:val="00414234"/>
    <w:rsid w:val="00414B1D"/>
    <w:rsid w:val="004201B9"/>
    <w:rsid w:val="00420611"/>
    <w:rsid w:val="00421427"/>
    <w:rsid w:val="0042238B"/>
    <w:rsid w:val="00422692"/>
    <w:rsid w:val="004242F6"/>
    <w:rsid w:val="0043625D"/>
    <w:rsid w:val="004364D0"/>
    <w:rsid w:val="0044184C"/>
    <w:rsid w:val="00446196"/>
    <w:rsid w:val="00446F9D"/>
    <w:rsid w:val="00447CF8"/>
    <w:rsid w:val="0045274E"/>
    <w:rsid w:val="0045372A"/>
    <w:rsid w:val="00455A7D"/>
    <w:rsid w:val="00455B13"/>
    <w:rsid w:val="00461985"/>
    <w:rsid w:val="0046244E"/>
    <w:rsid w:val="004624B2"/>
    <w:rsid w:val="00463157"/>
    <w:rsid w:val="00463388"/>
    <w:rsid w:val="00465823"/>
    <w:rsid w:val="004673CB"/>
    <w:rsid w:val="00472037"/>
    <w:rsid w:val="00472623"/>
    <w:rsid w:val="00472FE4"/>
    <w:rsid w:val="00474340"/>
    <w:rsid w:val="004746C3"/>
    <w:rsid w:val="00474823"/>
    <w:rsid w:val="00475FDF"/>
    <w:rsid w:val="0048113F"/>
    <w:rsid w:val="00481B93"/>
    <w:rsid w:val="00487658"/>
    <w:rsid w:val="004904C2"/>
    <w:rsid w:val="0049150B"/>
    <w:rsid w:val="00493744"/>
    <w:rsid w:val="0049561F"/>
    <w:rsid w:val="00497214"/>
    <w:rsid w:val="004A0E89"/>
    <w:rsid w:val="004A31D1"/>
    <w:rsid w:val="004A38CA"/>
    <w:rsid w:val="004A40B4"/>
    <w:rsid w:val="004A43A2"/>
    <w:rsid w:val="004B2D39"/>
    <w:rsid w:val="004B3F97"/>
    <w:rsid w:val="004B74F6"/>
    <w:rsid w:val="004C35AA"/>
    <w:rsid w:val="004C6C9E"/>
    <w:rsid w:val="004C6E2F"/>
    <w:rsid w:val="004C7631"/>
    <w:rsid w:val="004D4432"/>
    <w:rsid w:val="004D47DD"/>
    <w:rsid w:val="004E3232"/>
    <w:rsid w:val="004E3D40"/>
    <w:rsid w:val="004E52BC"/>
    <w:rsid w:val="004E5A45"/>
    <w:rsid w:val="004E6D32"/>
    <w:rsid w:val="004E74CE"/>
    <w:rsid w:val="004F08B8"/>
    <w:rsid w:val="004F17A6"/>
    <w:rsid w:val="004F5170"/>
    <w:rsid w:val="004F6800"/>
    <w:rsid w:val="004F6C23"/>
    <w:rsid w:val="004F71CD"/>
    <w:rsid w:val="0050015A"/>
    <w:rsid w:val="0050389A"/>
    <w:rsid w:val="00503B3B"/>
    <w:rsid w:val="00503CA7"/>
    <w:rsid w:val="00506730"/>
    <w:rsid w:val="0050752E"/>
    <w:rsid w:val="00507F79"/>
    <w:rsid w:val="005128DC"/>
    <w:rsid w:val="00516D82"/>
    <w:rsid w:val="00517ACD"/>
    <w:rsid w:val="00520CFD"/>
    <w:rsid w:val="00520D3A"/>
    <w:rsid w:val="00522A0A"/>
    <w:rsid w:val="00522A69"/>
    <w:rsid w:val="005246FB"/>
    <w:rsid w:val="00526BF2"/>
    <w:rsid w:val="00526ECA"/>
    <w:rsid w:val="00527D07"/>
    <w:rsid w:val="0053025E"/>
    <w:rsid w:val="005306A9"/>
    <w:rsid w:val="0053083B"/>
    <w:rsid w:val="00530C38"/>
    <w:rsid w:val="005314DF"/>
    <w:rsid w:val="005319AB"/>
    <w:rsid w:val="00532E17"/>
    <w:rsid w:val="00533E77"/>
    <w:rsid w:val="00534ED7"/>
    <w:rsid w:val="00535DCB"/>
    <w:rsid w:val="00537001"/>
    <w:rsid w:val="00544D31"/>
    <w:rsid w:val="00545F2E"/>
    <w:rsid w:val="0055055C"/>
    <w:rsid w:val="00550DDD"/>
    <w:rsid w:val="005547F9"/>
    <w:rsid w:val="00560363"/>
    <w:rsid w:val="00564182"/>
    <w:rsid w:val="0056441E"/>
    <w:rsid w:val="00567CA3"/>
    <w:rsid w:val="00571FFB"/>
    <w:rsid w:val="005751F8"/>
    <w:rsid w:val="00575B28"/>
    <w:rsid w:val="005765AF"/>
    <w:rsid w:val="005769C5"/>
    <w:rsid w:val="00576E8C"/>
    <w:rsid w:val="00577429"/>
    <w:rsid w:val="00577E0D"/>
    <w:rsid w:val="00580658"/>
    <w:rsid w:val="00584C86"/>
    <w:rsid w:val="00584D9E"/>
    <w:rsid w:val="00585CED"/>
    <w:rsid w:val="005866DF"/>
    <w:rsid w:val="00591EC5"/>
    <w:rsid w:val="005922E3"/>
    <w:rsid w:val="0059367A"/>
    <w:rsid w:val="00595639"/>
    <w:rsid w:val="005A1568"/>
    <w:rsid w:val="005A258D"/>
    <w:rsid w:val="005A4D03"/>
    <w:rsid w:val="005A4F77"/>
    <w:rsid w:val="005B03E1"/>
    <w:rsid w:val="005B08A7"/>
    <w:rsid w:val="005B35DB"/>
    <w:rsid w:val="005C6C14"/>
    <w:rsid w:val="005D0FDC"/>
    <w:rsid w:val="005D2593"/>
    <w:rsid w:val="005D31A1"/>
    <w:rsid w:val="005D58B2"/>
    <w:rsid w:val="005D64A5"/>
    <w:rsid w:val="005D677E"/>
    <w:rsid w:val="005D6D44"/>
    <w:rsid w:val="005D7194"/>
    <w:rsid w:val="005D7651"/>
    <w:rsid w:val="005E2953"/>
    <w:rsid w:val="005E65EA"/>
    <w:rsid w:val="005E7794"/>
    <w:rsid w:val="005E7C97"/>
    <w:rsid w:val="005F1767"/>
    <w:rsid w:val="006002D4"/>
    <w:rsid w:val="006011B4"/>
    <w:rsid w:val="006034A1"/>
    <w:rsid w:val="00605A33"/>
    <w:rsid w:val="00606C43"/>
    <w:rsid w:val="0061111F"/>
    <w:rsid w:val="00611863"/>
    <w:rsid w:val="00612787"/>
    <w:rsid w:val="006132D0"/>
    <w:rsid w:val="006140E1"/>
    <w:rsid w:val="006152F4"/>
    <w:rsid w:val="00616777"/>
    <w:rsid w:val="00620E4A"/>
    <w:rsid w:val="00622FE1"/>
    <w:rsid w:val="00624092"/>
    <w:rsid w:val="00625672"/>
    <w:rsid w:val="0063178D"/>
    <w:rsid w:val="00634244"/>
    <w:rsid w:val="0064432E"/>
    <w:rsid w:val="00644D2E"/>
    <w:rsid w:val="00645242"/>
    <w:rsid w:val="0064631F"/>
    <w:rsid w:val="00651AD9"/>
    <w:rsid w:val="00655D64"/>
    <w:rsid w:val="00656E3F"/>
    <w:rsid w:val="00657246"/>
    <w:rsid w:val="00657B87"/>
    <w:rsid w:val="006608FA"/>
    <w:rsid w:val="00660CAE"/>
    <w:rsid w:val="00662064"/>
    <w:rsid w:val="00663D70"/>
    <w:rsid w:val="00665BBE"/>
    <w:rsid w:val="0067186B"/>
    <w:rsid w:val="006727EB"/>
    <w:rsid w:val="006831B7"/>
    <w:rsid w:val="00684579"/>
    <w:rsid w:val="00687B4C"/>
    <w:rsid w:val="0069087B"/>
    <w:rsid w:val="00691E2C"/>
    <w:rsid w:val="006A191A"/>
    <w:rsid w:val="006A1ACC"/>
    <w:rsid w:val="006A267B"/>
    <w:rsid w:val="006A354E"/>
    <w:rsid w:val="006A52D6"/>
    <w:rsid w:val="006A5BEF"/>
    <w:rsid w:val="006B6660"/>
    <w:rsid w:val="006C3763"/>
    <w:rsid w:val="006C3D34"/>
    <w:rsid w:val="006C4068"/>
    <w:rsid w:val="006C50B8"/>
    <w:rsid w:val="006C64CC"/>
    <w:rsid w:val="006C6794"/>
    <w:rsid w:val="006C7555"/>
    <w:rsid w:val="006D2008"/>
    <w:rsid w:val="006D2A05"/>
    <w:rsid w:val="006D51D3"/>
    <w:rsid w:val="006D7E0D"/>
    <w:rsid w:val="006E2DA5"/>
    <w:rsid w:val="006E498C"/>
    <w:rsid w:val="006E5CC5"/>
    <w:rsid w:val="006F1D14"/>
    <w:rsid w:val="006F214C"/>
    <w:rsid w:val="006F2DF8"/>
    <w:rsid w:val="006F40BF"/>
    <w:rsid w:val="006F440C"/>
    <w:rsid w:val="006F6402"/>
    <w:rsid w:val="00700AB7"/>
    <w:rsid w:val="00702DD5"/>
    <w:rsid w:val="00702F28"/>
    <w:rsid w:val="007048C5"/>
    <w:rsid w:val="00704A91"/>
    <w:rsid w:val="0070607A"/>
    <w:rsid w:val="00706BEF"/>
    <w:rsid w:val="00716AE0"/>
    <w:rsid w:val="0071723F"/>
    <w:rsid w:val="00726872"/>
    <w:rsid w:val="00727FF9"/>
    <w:rsid w:val="0073176C"/>
    <w:rsid w:val="00732527"/>
    <w:rsid w:val="007329A1"/>
    <w:rsid w:val="00733BD1"/>
    <w:rsid w:val="00735153"/>
    <w:rsid w:val="0073680E"/>
    <w:rsid w:val="00736986"/>
    <w:rsid w:val="007427C1"/>
    <w:rsid w:val="00742B4B"/>
    <w:rsid w:val="00742C48"/>
    <w:rsid w:val="0074334E"/>
    <w:rsid w:val="00745E7D"/>
    <w:rsid w:val="00747DC5"/>
    <w:rsid w:val="0075021D"/>
    <w:rsid w:val="00752C1F"/>
    <w:rsid w:val="00752EA7"/>
    <w:rsid w:val="00753944"/>
    <w:rsid w:val="00754F80"/>
    <w:rsid w:val="00755796"/>
    <w:rsid w:val="0076080D"/>
    <w:rsid w:val="00761616"/>
    <w:rsid w:val="007627C5"/>
    <w:rsid w:val="00762A47"/>
    <w:rsid w:val="00762CC1"/>
    <w:rsid w:val="007645B3"/>
    <w:rsid w:val="007703B4"/>
    <w:rsid w:val="00777AAC"/>
    <w:rsid w:val="00780DE4"/>
    <w:rsid w:val="00784F39"/>
    <w:rsid w:val="00790839"/>
    <w:rsid w:val="007947A0"/>
    <w:rsid w:val="007973FE"/>
    <w:rsid w:val="00797587"/>
    <w:rsid w:val="007A1CDA"/>
    <w:rsid w:val="007A2577"/>
    <w:rsid w:val="007A4656"/>
    <w:rsid w:val="007A73AD"/>
    <w:rsid w:val="007B010F"/>
    <w:rsid w:val="007B1667"/>
    <w:rsid w:val="007B6B4F"/>
    <w:rsid w:val="007C16F8"/>
    <w:rsid w:val="007C207C"/>
    <w:rsid w:val="007D0062"/>
    <w:rsid w:val="007D4E25"/>
    <w:rsid w:val="007D68F1"/>
    <w:rsid w:val="007E2304"/>
    <w:rsid w:val="007E2B81"/>
    <w:rsid w:val="007E32A1"/>
    <w:rsid w:val="007E4361"/>
    <w:rsid w:val="007E49E9"/>
    <w:rsid w:val="007E570C"/>
    <w:rsid w:val="007E6202"/>
    <w:rsid w:val="007F16BB"/>
    <w:rsid w:val="007F7E66"/>
    <w:rsid w:val="008004DA"/>
    <w:rsid w:val="00802188"/>
    <w:rsid w:val="00803379"/>
    <w:rsid w:val="00805F22"/>
    <w:rsid w:val="008068F9"/>
    <w:rsid w:val="00812FF5"/>
    <w:rsid w:val="008136E2"/>
    <w:rsid w:val="008147AF"/>
    <w:rsid w:val="008150A9"/>
    <w:rsid w:val="0081589C"/>
    <w:rsid w:val="0081693A"/>
    <w:rsid w:val="00816D86"/>
    <w:rsid w:val="00817822"/>
    <w:rsid w:val="00822E84"/>
    <w:rsid w:val="00824CA9"/>
    <w:rsid w:val="00825EC2"/>
    <w:rsid w:val="00831975"/>
    <w:rsid w:val="008319EC"/>
    <w:rsid w:val="00832C27"/>
    <w:rsid w:val="0083379D"/>
    <w:rsid w:val="0084013B"/>
    <w:rsid w:val="00840516"/>
    <w:rsid w:val="008408EB"/>
    <w:rsid w:val="008413FC"/>
    <w:rsid w:val="0084159A"/>
    <w:rsid w:val="0084246F"/>
    <w:rsid w:val="00842CD9"/>
    <w:rsid w:val="00842F05"/>
    <w:rsid w:val="0084490C"/>
    <w:rsid w:val="00844BD9"/>
    <w:rsid w:val="008470A0"/>
    <w:rsid w:val="00847AD2"/>
    <w:rsid w:val="00852A9A"/>
    <w:rsid w:val="00852C84"/>
    <w:rsid w:val="00852D91"/>
    <w:rsid w:val="00855E3E"/>
    <w:rsid w:val="00860EC8"/>
    <w:rsid w:val="00862F0B"/>
    <w:rsid w:val="0086335F"/>
    <w:rsid w:val="00866BA9"/>
    <w:rsid w:val="00866D18"/>
    <w:rsid w:val="008753CB"/>
    <w:rsid w:val="008766E8"/>
    <w:rsid w:val="008779B5"/>
    <w:rsid w:val="00880F75"/>
    <w:rsid w:val="0088409C"/>
    <w:rsid w:val="008878F2"/>
    <w:rsid w:val="00890801"/>
    <w:rsid w:val="0089155A"/>
    <w:rsid w:val="00892443"/>
    <w:rsid w:val="00895339"/>
    <w:rsid w:val="0089711A"/>
    <w:rsid w:val="008A7B2A"/>
    <w:rsid w:val="008A7D05"/>
    <w:rsid w:val="008B4A6C"/>
    <w:rsid w:val="008B50F2"/>
    <w:rsid w:val="008B5EF2"/>
    <w:rsid w:val="008B6303"/>
    <w:rsid w:val="008B68C4"/>
    <w:rsid w:val="008B6B21"/>
    <w:rsid w:val="008B728A"/>
    <w:rsid w:val="008B76D6"/>
    <w:rsid w:val="008B7929"/>
    <w:rsid w:val="008B7B78"/>
    <w:rsid w:val="008C3465"/>
    <w:rsid w:val="008C5FE2"/>
    <w:rsid w:val="008C7E81"/>
    <w:rsid w:val="008D1071"/>
    <w:rsid w:val="008D2062"/>
    <w:rsid w:val="008D2EDE"/>
    <w:rsid w:val="008D38B6"/>
    <w:rsid w:val="008D58B5"/>
    <w:rsid w:val="008D79CB"/>
    <w:rsid w:val="008E0DA3"/>
    <w:rsid w:val="008E16C9"/>
    <w:rsid w:val="008E3163"/>
    <w:rsid w:val="008E652E"/>
    <w:rsid w:val="008E7366"/>
    <w:rsid w:val="008F00CB"/>
    <w:rsid w:val="008F28C5"/>
    <w:rsid w:val="008F4ADF"/>
    <w:rsid w:val="00902CB0"/>
    <w:rsid w:val="00906796"/>
    <w:rsid w:val="00912184"/>
    <w:rsid w:val="0091223E"/>
    <w:rsid w:val="0091252E"/>
    <w:rsid w:val="009126E5"/>
    <w:rsid w:val="009134B5"/>
    <w:rsid w:val="00913619"/>
    <w:rsid w:val="0091387B"/>
    <w:rsid w:val="00914927"/>
    <w:rsid w:val="00917456"/>
    <w:rsid w:val="00917E89"/>
    <w:rsid w:val="00921286"/>
    <w:rsid w:val="00921B7D"/>
    <w:rsid w:val="00924C8B"/>
    <w:rsid w:val="00926A3D"/>
    <w:rsid w:val="009272A1"/>
    <w:rsid w:val="0092796A"/>
    <w:rsid w:val="00933671"/>
    <w:rsid w:val="00933FCF"/>
    <w:rsid w:val="0093400F"/>
    <w:rsid w:val="009340F1"/>
    <w:rsid w:val="0093711E"/>
    <w:rsid w:val="0093761A"/>
    <w:rsid w:val="00937A27"/>
    <w:rsid w:val="00937BE2"/>
    <w:rsid w:val="00940DE7"/>
    <w:rsid w:val="009506DE"/>
    <w:rsid w:val="00951733"/>
    <w:rsid w:val="00957799"/>
    <w:rsid w:val="00957D36"/>
    <w:rsid w:val="00964DA3"/>
    <w:rsid w:val="00964EA5"/>
    <w:rsid w:val="0096698B"/>
    <w:rsid w:val="00966B13"/>
    <w:rsid w:val="00967891"/>
    <w:rsid w:val="00967F9C"/>
    <w:rsid w:val="009714C6"/>
    <w:rsid w:val="00971C42"/>
    <w:rsid w:val="00972691"/>
    <w:rsid w:val="009748B4"/>
    <w:rsid w:val="00975A5C"/>
    <w:rsid w:val="00980C4F"/>
    <w:rsid w:val="0098174C"/>
    <w:rsid w:val="00981FBF"/>
    <w:rsid w:val="00982076"/>
    <w:rsid w:val="0098267D"/>
    <w:rsid w:val="00982AED"/>
    <w:rsid w:val="00983D8F"/>
    <w:rsid w:val="00985C55"/>
    <w:rsid w:val="00993708"/>
    <w:rsid w:val="00994851"/>
    <w:rsid w:val="009A0853"/>
    <w:rsid w:val="009A25A7"/>
    <w:rsid w:val="009A2CC9"/>
    <w:rsid w:val="009A3438"/>
    <w:rsid w:val="009A3DED"/>
    <w:rsid w:val="009A5385"/>
    <w:rsid w:val="009A6646"/>
    <w:rsid w:val="009B01FD"/>
    <w:rsid w:val="009B06DC"/>
    <w:rsid w:val="009B09DF"/>
    <w:rsid w:val="009B09E8"/>
    <w:rsid w:val="009B2107"/>
    <w:rsid w:val="009B333B"/>
    <w:rsid w:val="009B4F0C"/>
    <w:rsid w:val="009B62CD"/>
    <w:rsid w:val="009B6D5A"/>
    <w:rsid w:val="009C12CE"/>
    <w:rsid w:val="009C298E"/>
    <w:rsid w:val="009C44AE"/>
    <w:rsid w:val="009C48D0"/>
    <w:rsid w:val="009C6ADB"/>
    <w:rsid w:val="009D1296"/>
    <w:rsid w:val="009D1D8F"/>
    <w:rsid w:val="009D2373"/>
    <w:rsid w:val="009D39B3"/>
    <w:rsid w:val="009D4351"/>
    <w:rsid w:val="009D736D"/>
    <w:rsid w:val="009E1AFA"/>
    <w:rsid w:val="009E22BC"/>
    <w:rsid w:val="009E6308"/>
    <w:rsid w:val="009F0ABF"/>
    <w:rsid w:val="009F1ABF"/>
    <w:rsid w:val="009F3EC8"/>
    <w:rsid w:val="009F5B81"/>
    <w:rsid w:val="009F7A06"/>
    <w:rsid w:val="009F7E09"/>
    <w:rsid w:val="00A0050F"/>
    <w:rsid w:val="00A02805"/>
    <w:rsid w:val="00A03657"/>
    <w:rsid w:val="00A04A12"/>
    <w:rsid w:val="00A05778"/>
    <w:rsid w:val="00A06BE9"/>
    <w:rsid w:val="00A14D50"/>
    <w:rsid w:val="00A156FF"/>
    <w:rsid w:val="00A16DB5"/>
    <w:rsid w:val="00A21FCC"/>
    <w:rsid w:val="00A22CF0"/>
    <w:rsid w:val="00A23073"/>
    <w:rsid w:val="00A250F3"/>
    <w:rsid w:val="00A3033B"/>
    <w:rsid w:val="00A317DC"/>
    <w:rsid w:val="00A369E7"/>
    <w:rsid w:val="00A36F4D"/>
    <w:rsid w:val="00A3749E"/>
    <w:rsid w:val="00A418B6"/>
    <w:rsid w:val="00A420F4"/>
    <w:rsid w:val="00A450ED"/>
    <w:rsid w:val="00A46744"/>
    <w:rsid w:val="00A46FEE"/>
    <w:rsid w:val="00A47E14"/>
    <w:rsid w:val="00A537C0"/>
    <w:rsid w:val="00A55F11"/>
    <w:rsid w:val="00A56BB3"/>
    <w:rsid w:val="00A629BB"/>
    <w:rsid w:val="00A6439D"/>
    <w:rsid w:val="00A64959"/>
    <w:rsid w:val="00A6606E"/>
    <w:rsid w:val="00A71DAF"/>
    <w:rsid w:val="00A7473F"/>
    <w:rsid w:val="00A74A47"/>
    <w:rsid w:val="00A75D7B"/>
    <w:rsid w:val="00A767A9"/>
    <w:rsid w:val="00A803D2"/>
    <w:rsid w:val="00A8632C"/>
    <w:rsid w:val="00A9071D"/>
    <w:rsid w:val="00A942C1"/>
    <w:rsid w:val="00A958A1"/>
    <w:rsid w:val="00A96043"/>
    <w:rsid w:val="00AA249C"/>
    <w:rsid w:val="00AA27F1"/>
    <w:rsid w:val="00AA468A"/>
    <w:rsid w:val="00AA5B82"/>
    <w:rsid w:val="00AA7244"/>
    <w:rsid w:val="00AA781B"/>
    <w:rsid w:val="00AB00E4"/>
    <w:rsid w:val="00AB2FA4"/>
    <w:rsid w:val="00AB3026"/>
    <w:rsid w:val="00AB356C"/>
    <w:rsid w:val="00AB4D44"/>
    <w:rsid w:val="00AB58CA"/>
    <w:rsid w:val="00AC34C3"/>
    <w:rsid w:val="00AC62F2"/>
    <w:rsid w:val="00AC6795"/>
    <w:rsid w:val="00AC6DE8"/>
    <w:rsid w:val="00AC7460"/>
    <w:rsid w:val="00AC7813"/>
    <w:rsid w:val="00AC7961"/>
    <w:rsid w:val="00AD39B1"/>
    <w:rsid w:val="00AD4C64"/>
    <w:rsid w:val="00AD6737"/>
    <w:rsid w:val="00AE53CE"/>
    <w:rsid w:val="00AE54CE"/>
    <w:rsid w:val="00AE586C"/>
    <w:rsid w:val="00AE61DC"/>
    <w:rsid w:val="00AF093F"/>
    <w:rsid w:val="00AF217A"/>
    <w:rsid w:val="00AF3699"/>
    <w:rsid w:val="00AF645A"/>
    <w:rsid w:val="00B003DD"/>
    <w:rsid w:val="00B020B8"/>
    <w:rsid w:val="00B03D58"/>
    <w:rsid w:val="00B07374"/>
    <w:rsid w:val="00B10123"/>
    <w:rsid w:val="00B13308"/>
    <w:rsid w:val="00B15F6B"/>
    <w:rsid w:val="00B2040C"/>
    <w:rsid w:val="00B22D2A"/>
    <w:rsid w:val="00B23542"/>
    <w:rsid w:val="00B2356A"/>
    <w:rsid w:val="00B23A2A"/>
    <w:rsid w:val="00B25CE3"/>
    <w:rsid w:val="00B26250"/>
    <w:rsid w:val="00B278A8"/>
    <w:rsid w:val="00B34500"/>
    <w:rsid w:val="00B36756"/>
    <w:rsid w:val="00B36D01"/>
    <w:rsid w:val="00B412F0"/>
    <w:rsid w:val="00B42AF7"/>
    <w:rsid w:val="00B4562A"/>
    <w:rsid w:val="00B466AA"/>
    <w:rsid w:val="00B46713"/>
    <w:rsid w:val="00B500EA"/>
    <w:rsid w:val="00B5040D"/>
    <w:rsid w:val="00B50684"/>
    <w:rsid w:val="00B506C4"/>
    <w:rsid w:val="00B517AF"/>
    <w:rsid w:val="00B51C38"/>
    <w:rsid w:val="00B520CF"/>
    <w:rsid w:val="00B57019"/>
    <w:rsid w:val="00B6163C"/>
    <w:rsid w:val="00B63CCF"/>
    <w:rsid w:val="00B66497"/>
    <w:rsid w:val="00B67422"/>
    <w:rsid w:val="00B6764A"/>
    <w:rsid w:val="00B70ED2"/>
    <w:rsid w:val="00B71A48"/>
    <w:rsid w:val="00B7237B"/>
    <w:rsid w:val="00B72A0A"/>
    <w:rsid w:val="00B75402"/>
    <w:rsid w:val="00B75610"/>
    <w:rsid w:val="00B75F4B"/>
    <w:rsid w:val="00B80679"/>
    <w:rsid w:val="00B81A4A"/>
    <w:rsid w:val="00B82E09"/>
    <w:rsid w:val="00B849EC"/>
    <w:rsid w:val="00B855D5"/>
    <w:rsid w:val="00B90012"/>
    <w:rsid w:val="00B930C9"/>
    <w:rsid w:val="00B93735"/>
    <w:rsid w:val="00B93B99"/>
    <w:rsid w:val="00B9611E"/>
    <w:rsid w:val="00B96812"/>
    <w:rsid w:val="00B96A49"/>
    <w:rsid w:val="00BA1B10"/>
    <w:rsid w:val="00BB0FB1"/>
    <w:rsid w:val="00BB1F0C"/>
    <w:rsid w:val="00BB368E"/>
    <w:rsid w:val="00BC08DD"/>
    <w:rsid w:val="00BC1335"/>
    <w:rsid w:val="00BC2A2B"/>
    <w:rsid w:val="00BC2D7E"/>
    <w:rsid w:val="00BC61E2"/>
    <w:rsid w:val="00BC79B9"/>
    <w:rsid w:val="00BD27DE"/>
    <w:rsid w:val="00BD586A"/>
    <w:rsid w:val="00BD5C2E"/>
    <w:rsid w:val="00BD67CC"/>
    <w:rsid w:val="00BD71BA"/>
    <w:rsid w:val="00BE0A02"/>
    <w:rsid w:val="00BE791E"/>
    <w:rsid w:val="00BF2A8D"/>
    <w:rsid w:val="00BF2DA9"/>
    <w:rsid w:val="00BF3459"/>
    <w:rsid w:val="00BF6423"/>
    <w:rsid w:val="00BF68B3"/>
    <w:rsid w:val="00BF7EB4"/>
    <w:rsid w:val="00C0182A"/>
    <w:rsid w:val="00C02DDC"/>
    <w:rsid w:val="00C05C78"/>
    <w:rsid w:val="00C062FB"/>
    <w:rsid w:val="00C068F7"/>
    <w:rsid w:val="00C07A87"/>
    <w:rsid w:val="00C13CCD"/>
    <w:rsid w:val="00C13FC6"/>
    <w:rsid w:val="00C141CC"/>
    <w:rsid w:val="00C176EA"/>
    <w:rsid w:val="00C17E30"/>
    <w:rsid w:val="00C2173A"/>
    <w:rsid w:val="00C220B0"/>
    <w:rsid w:val="00C22F31"/>
    <w:rsid w:val="00C2653E"/>
    <w:rsid w:val="00C31898"/>
    <w:rsid w:val="00C31F1A"/>
    <w:rsid w:val="00C3205C"/>
    <w:rsid w:val="00C32540"/>
    <w:rsid w:val="00C3480A"/>
    <w:rsid w:val="00C35210"/>
    <w:rsid w:val="00C370D1"/>
    <w:rsid w:val="00C40C19"/>
    <w:rsid w:val="00C41B59"/>
    <w:rsid w:val="00C42220"/>
    <w:rsid w:val="00C43CA6"/>
    <w:rsid w:val="00C43FB0"/>
    <w:rsid w:val="00C46143"/>
    <w:rsid w:val="00C46B9E"/>
    <w:rsid w:val="00C46C55"/>
    <w:rsid w:val="00C46E93"/>
    <w:rsid w:val="00C47501"/>
    <w:rsid w:val="00C53771"/>
    <w:rsid w:val="00C541DA"/>
    <w:rsid w:val="00C54334"/>
    <w:rsid w:val="00C5580F"/>
    <w:rsid w:val="00C576E8"/>
    <w:rsid w:val="00C57843"/>
    <w:rsid w:val="00C666E8"/>
    <w:rsid w:val="00C669DD"/>
    <w:rsid w:val="00C67322"/>
    <w:rsid w:val="00C71ECD"/>
    <w:rsid w:val="00C76936"/>
    <w:rsid w:val="00C77E00"/>
    <w:rsid w:val="00C81C66"/>
    <w:rsid w:val="00C84C97"/>
    <w:rsid w:val="00C84D65"/>
    <w:rsid w:val="00C85F63"/>
    <w:rsid w:val="00C87175"/>
    <w:rsid w:val="00C874D6"/>
    <w:rsid w:val="00C91ADE"/>
    <w:rsid w:val="00C91CA7"/>
    <w:rsid w:val="00C92D99"/>
    <w:rsid w:val="00C92FAA"/>
    <w:rsid w:val="00C936AD"/>
    <w:rsid w:val="00C9658D"/>
    <w:rsid w:val="00CA0425"/>
    <w:rsid w:val="00CA4899"/>
    <w:rsid w:val="00CA546D"/>
    <w:rsid w:val="00CA584A"/>
    <w:rsid w:val="00CA6D0E"/>
    <w:rsid w:val="00CA6E3F"/>
    <w:rsid w:val="00CB419B"/>
    <w:rsid w:val="00CB467D"/>
    <w:rsid w:val="00CB6487"/>
    <w:rsid w:val="00CB6C50"/>
    <w:rsid w:val="00CC0AAA"/>
    <w:rsid w:val="00CC15EA"/>
    <w:rsid w:val="00CC19E3"/>
    <w:rsid w:val="00CC2292"/>
    <w:rsid w:val="00CC3AA0"/>
    <w:rsid w:val="00CC3D14"/>
    <w:rsid w:val="00CC58BB"/>
    <w:rsid w:val="00CD12FA"/>
    <w:rsid w:val="00CD1F5B"/>
    <w:rsid w:val="00CD32AC"/>
    <w:rsid w:val="00CD334F"/>
    <w:rsid w:val="00CD421C"/>
    <w:rsid w:val="00CD760C"/>
    <w:rsid w:val="00CE22F9"/>
    <w:rsid w:val="00CE59BE"/>
    <w:rsid w:val="00CF002F"/>
    <w:rsid w:val="00CF1A9D"/>
    <w:rsid w:val="00CF6937"/>
    <w:rsid w:val="00CF6ABC"/>
    <w:rsid w:val="00D00974"/>
    <w:rsid w:val="00D0475E"/>
    <w:rsid w:val="00D05A65"/>
    <w:rsid w:val="00D05AA8"/>
    <w:rsid w:val="00D07B54"/>
    <w:rsid w:val="00D113F3"/>
    <w:rsid w:val="00D116EF"/>
    <w:rsid w:val="00D1231C"/>
    <w:rsid w:val="00D12827"/>
    <w:rsid w:val="00D12EBA"/>
    <w:rsid w:val="00D14CEA"/>
    <w:rsid w:val="00D160E3"/>
    <w:rsid w:val="00D16CE6"/>
    <w:rsid w:val="00D21A34"/>
    <w:rsid w:val="00D23DED"/>
    <w:rsid w:val="00D24EF6"/>
    <w:rsid w:val="00D251B1"/>
    <w:rsid w:val="00D30B47"/>
    <w:rsid w:val="00D31050"/>
    <w:rsid w:val="00D325B9"/>
    <w:rsid w:val="00D340F9"/>
    <w:rsid w:val="00D3436B"/>
    <w:rsid w:val="00D36193"/>
    <w:rsid w:val="00D4237A"/>
    <w:rsid w:val="00D42C33"/>
    <w:rsid w:val="00D45750"/>
    <w:rsid w:val="00D47ED3"/>
    <w:rsid w:val="00D523DD"/>
    <w:rsid w:val="00D53538"/>
    <w:rsid w:val="00D53A7D"/>
    <w:rsid w:val="00D550DB"/>
    <w:rsid w:val="00D55FFC"/>
    <w:rsid w:val="00D560D3"/>
    <w:rsid w:val="00D566CF"/>
    <w:rsid w:val="00D57E34"/>
    <w:rsid w:val="00D57E91"/>
    <w:rsid w:val="00D6000A"/>
    <w:rsid w:val="00D653A8"/>
    <w:rsid w:val="00D65E29"/>
    <w:rsid w:val="00D67747"/>
    <w:rsid w:val="00D72FF8"/>
    <w:rsid w:val="00D74011"/>
    <w:rsid w:val="00D802E7"/>
    <w:rsid w:val="00D871F1"/>
    <w:rsid w:val="00D872DF"/>
    <w:rsid w:val="00D87521"/>
    <w:rsid w:val="00D9210E"/>
    <w:rsid w:val="00D93075"/>
    <w:rsid w:val="00D938BC"/>
    <w:rsid w:val="00D93AA3"/>
    <w:rsid w:val="00D96306"/>
    <w:rsid w:val="00D96C9A"/>
    <w:rsid w:val="00D97D26"/>
    <w:rsid w:val="00DA2505"/>
    <w:rsid w:val="00DA3162"/>
    <w:rsid w:val="00DA67D9"/>
    <w:rsid w:val="00DB7FA2"/>
    <w:rsid w:val="00DC062B"/>
    <w:rsid w:val="00DC0C2D"/>
    <w:rsid w:val="00DC3400"/>
    <w:rsid w:val="00DC7324"/>
    <w:rsid w:val="00DD0538"/>
    <w:rsid w:val="00DD1374"/>
    <w:rsid w:val="00DD3AFA"/>
    <w:rsid w:val="00DD4B8A"/>
    <w:rsid w:val="00DD66D6"/>
    <w:rsid w:val="00DD7A05"/>
    <w:rsid w:val="00DE7116"/>
    <w:rsid w:val="00DE7EFC"/>
    <w:rsid w:val="00DF015C"/>
    <w:rsid w:val="00DF4ADE"/>
    <w:rsid w:val="00DF6037"/>
    <w:rsid w:val="00DF73FD"/>
    <w:rsid w:val="00E000F8"/>
    <w:rsid w:val="00E0108B"/>
    <w:rsid w:val="00E016B1"/>
    <w:rsid w:val="00E07412"/>
    <w:rsid w:val="00E13281"/>
    <w:rsid w:val="00E13782"/>
    <w:rsid w:val="00E13F46"/>
    <w:rsid w:val="00E1614D"/>
    <w:rsid w:val="00E16611"/>
    <w:rsid w:val="00E202FB"/>
    <w:rsid w:val="00E24782"/>
    <w:rsid w:val="00E276C5"/>
    <w:rsid w:val="00E30231"/>
    <w:rsid w:val="00E33865"/>
    <w:rsid w:val="00E33C35"/>
    <w:rsid w:val="00E34CEB"/>
    <w:rsid w:val="00E34D21"/>
    <w:rsid w:val="00E36C3D"/>
    <w:rsid w:val="00E36D37"/>
    <w:rsid w:val="00E37D42"/>
    <w:rsid w:val="00E408CA"/>
    <w:rsid w:val="00E41A1B"/>
    <w:rsid w:val="00E424F5"/>
    <w:rsid w:val="00E42961"/>
    <w:rsid w:val="00E44856"/>
    <w:rsid w:val="00E45F84"/>
    <w:rsid w:val="00E474B1"/>
    <w:rsid w:val="00E47575"/>
    <w:rsid w:val="00E512E7"/>
    <w:rsid w:val="00E51662"/>
    <w:rsid w:val="00E52959"/>
    <w:rsid w:val="00E5365D"/>
    <w:rsid w:val="00E53970"/>
    <w:rsid w:val="00E53BB2"/>
    <w:rsid w:val="00E54012"/>
    <w:rsid w:val="00E5663E"/>
    <w:rsid w:val="00E570F0"/>
    <w:rsid w:val="00E60009"/>
    <w:rsid w:val="00E60707"/>
    <w:rsid w:val="00E6188E"/>
    <w:rsid w:val="00E63F52"/>
    <w:rsid w:val="00E64A19"/>
    <w:rsid w:val="00E6506A"/>
    <w:rsid w:val="00E65B22"/>
    <w:rsid w:val="00E703CD"/>
    <w:rsid w:val="00E73E36"/>
    <w:rsid w:val="00E74A29"/>
    <w:rsid w:val="00E74DE4"/>
    <w:rsid w:val="00E74FA0"/>
    <w:rsid w:val="00E80C64"/>
    <w:rsid w:val="00E816B3"/>
    <w:rsid w:val="00E84FF5"/>
    <w:rsid w:val="00E905C5"/>
    <w:rsid w:val="00E90E26"/>
    <w:rsid w:val="00E92CED"/>
    <w:rsid w:val="00E961CE"/>
    <w:rsid w:val="00E96AFC"/>
    <w:rsid w:val="00EA0B12"/>
    <w:rsid w:val="00EA5FE3"/>
    <w:rsid w:val="00EA71D5"/>
    <w:rsid w:val="00EA757D"/>
    <w:rsid w:val="00EB41C1"/>
    <w:rsid w:val="00EB5BB5"/>
    <w:rsid w:val="00EB6538"/>
    <w:rsid w:val="00EC3416"/>
    <w:rsid w:val="00EC3443"/>
    <w:rsid w:val="00EC4805"/>
    <w:rsid w:val="00EC6F34"/>
    <w:rsid w:val="00EC70C4"/>
    <w:rsid w:val="00ED05D5"/>
    <w:rsid w:val="00ED07DB"/>
    <w:rsid w:val="00ED0F14"/>
    <w:rsid w:val="00ED7D68"/>
    <w:rsid w:val="00EE103E"/>
    <w:rsid w:val="00EE1E78"/>
    <w:rsid w:val="00EE20CA"/>
    <w:rsid w:val="00EE2F11"/>
    <w:rsid w:val="00EE7BCE"/>
    <w:rsid w:val="00EF012D"/>
    <w:rsid w:val="00EF1101"/>
    <w:rsid w:val="00EF3ADE"/>
    <w:rsid w:val="00EF3B6A"/>
    <w:rsid w:val="00EF3E05"/>
    <w:rsid w:val="00EF70EE"/>
    <w:rsid w:val="00EF7302"/>
    <w:rsid w:val="00F027E2"/>
    <w:rsid w:val="00F03BEB"/>
    <w:rsid w:val="00F040D7"/>
    <w:rsid w:val="00F0423B"/>
    <w:rsid w:val="00F04AD0"/>
    <w:rsid w:val="00F056D6"/>
    <w:rsid w:val="00F05861"/>
    <w:rsid w:val="00F05DE3"/>
    <w:rsid w:val="00F06802"/>
    <w:rsid w:val="00F12EF3"/>
    <w:rsid w:val="00F13308"/>
    <w:rsid w:val="00F14EAE"/>
    <w:rsid w:val="00F16207"/>
    <w:rsid w:val="00F1625F"/>
    <w:rsid w:val="00F24280"/>
    <w:rsid w:val="00F244C3"/>
    <w:rsid w:val="00F25C4F"/>
    <w:rsid w:val="00F26AAB"/>
    <w:rsid w:val="00F53721"/>
    <w:rsid w:val="00F557AB"/>
    <w:rsid w:val="00F5584B"/>
    <w:rsid w:val="00F57374"/>
    <w:rsid w:val="00F57F65"/>
    <w:rsid w:val="00F60DB2"/>
    <w:rsid w:val="00F618B9"/>
    <w:rsid w:val="00F64F5C"/>
    <w:rsid w:val="00F65E18"/>
    <w:rsid w:val="00F6654E"/>
    <w:rsid w:val="00F66C1E"/>
    <w:rsid w:val="00F670D9"/>
    <w:rsid w:val="00F670DC"/>
    <w:rsid w:val="00F71210"/>
    <w:rsid w:val="00F715E3"/>
    <w:rsid w:val="00F71C53"/>
    <w:rsid w:val="00F72D9B"/>
    <w:rsid w:val="00F8251B"/>
    <w:rsid w:val="00F84343"/>
    <w:rsid w:val="00F84D84"/>
    <w:rsid w:val="00F85EF8"/>
    <w:rsid w:val="00F9227F"/>
    <w:rsid w:val="00F92829"/>
    <w:rsid w:val="00F92B53"/>
    <w:rsid w:val="00F93318"/>
    <w:rsid w:val="00F97C44"/>
    <w:rsid w:val="00FA0CD2"/>
    <w:rsid w:val="00FA143C"/>
    <w:rsid w:val="00FA14E6"/>
    <w:rsid w:val="00FA29CB"/>
    <w:rsid w:val="00FA45FF"/>
    <w:rsid w:val="00FA5115"/>
    <w:rsid w:val="00FB1B05"/>
    <w:rsid w:val="00FB4202"/>
    <w:rsid w:val="00FB56B4"/>
    <w:rsid w:val="00FC07CB"/>
    <w:rsid w:val="00FC1256"/>
    <w:rsid w:val="00FC16BC"/>
    <w:rsid w:val="00FC1738"/>
    <w:rsid w:val="00FC1BD5"/>
    <w:rsid w:val="00FC1C00"/>
    <w:rsid w:val="00FC4A06"/>
    <w:rsid w:val="00FD24F4"/>
    <w:rsid w:val="00FE0975"/>
    <w:rsid w:val="00FE2225"/>
    <w:rsid w:val="00FE3683"/>
    <w:rsid w:val="00FE7221"/>
    <w:rsid w:val="00FE783F"/>
    <w:rsid w:val="00FF4F41"/>
    <w:rsid w:val="00FF55FF"/>
    <w:rsid w:val="00FF5F65"/>
    <w:rsid w:val="00FF6093"/>
    <w:rsid w:val="00FF685E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2116"/>
  <w15:docId w15:val="{D864BEBD-941D-4407-AA85-732032C3F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link w:val="Pealkiri3Mrk"/>
    <w:uiPriority w:val="9"/>
    <w:qFormat/>
    <w:rsid w:val="00B412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3D7241"/>
    <w:pPr>
      <w:spacing w:after="0" w:line="240" w:lineRule="auto"/>
    </w:pPr>
  </w:style>
  <w:style w:type="paragraph" w:customStyle="1" w:styleId="Default">
    <w:name w:val="Default"/>
    <w:rsid w:val="00842F05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842F05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842F05"/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842F05"/>
    <w:rPr>
      <w:rFonts w:cstheme="minorBidi"/>
      <w:color w:val="auto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20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20D3A"/>
    <w:rPr>
      <w:rFonts w:ascii="Segoe UI" w:hAnsi="Segoe UI" w:cs="Segoe UI"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235F1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35F1C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35F1C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35F1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35F1C"/>
    <w:rPr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F14EAE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F14EAE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E54012"/>
    <w:rPr>
      <w:color w:val="954F72" w:themeColor="followedHyperlink"/>
      <w:u w:val="single"/>
    </w:rPr>
  </w:style>
  <w:style w:type="paragraph" w:customStyle="1" w:styleId="Normaallaad1">
    <w:name w:val="Normaallaad1"/>
    <w:basedOn w:val="Normaallaad"/>
    <w:rsid w:val="00742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Redaktsioon">
    <w:name w:val="Revision"/>
    <w:hidden/>
    <w:uiPriority w:val="99"/>
    <w:semiHidden/>
    <w:rsid w:val="00742B4B"/>
    <w:pPr>
      <w:spacing w:after="0" w:line="240" w:lineRule="auto"/>
    </w:pPr>
  </w:style>
  <w:style w:type="character" w:customStyle="1" w:styleId="bold">
    <w:name w:val="bold"/>
    <w:basedOn w:val="Liguvaikefont"/>
    <w:rsid w:val="00E24782"/>
  </w:style>
  <w:style w:type="paragraph" w:styleId="Pis">
    <w:name w:val="header"/>
    <w:basedOn w:val="Normaallaad"/>
    <w:link w:val="PisMrk"/>
    <w:uiPriority w:val="99"/>
    <w:unhideWhenUsed/>
    <w:rsid w:val="00B57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57019"/>
  </w:style>
  <w:style w:type="paragraph" w:styleId="Jalus">
    <w:name w:val="footer"/>
    <w:basedOn w:val="Normaallaad"/>
    <w:link w:val="JalusMrk"/>
    <w:uiPriority w:val="99"/>
    <w:unhideWhenUsed/>
    <w:rsid w:val="00B57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57019"/>
  </w:style>
  <w:style w:type="character" w:customStyle="1" w:styleId="Pealkiri3Mrk">
    <w:name w:val="Pealkiri 3 Märk"/>
    <w:basedOn w:val="Liguvaikefont"/>
    <w:link w:val="Pealkiri3"/>
    <w:uiPriority w:val="9"/>
    <w:rsid w:val="00B412F0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Tugev">
    <w:name w:val="Strong"/>
    <w:basedOn w:val="Liguvaikefont"/>
    <w:uiPriority w:val="22"/>
    <w:qFormat/>
    <w:rsid w:val="00B412F0"/>
    <w:rPr>
      <w:b/>
      <w:bCs/>
    </w:rPr>
  </w:style>
  <w:style w:type="paragraph" w:styleId="Normaallaadveeb">
    <w:name w:val="Normal (Web)"/>
    <w:basedOn w:val="Normaallaad"/>
    <w:uiPriority w:val="99"/>
    <w:semiHidden/>
    <w:unhideWhenUsed/>
    <w:rsid w:val="00B41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8449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1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E048E-C9F5-45CC-9615-24306A195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5</Pages>
  <Words>1812</Words>
  <Characters>10511</Characters>
  <Application>Microsoft Office Word</Application>
  <DocSecurity>0</DocSecurity>
  <Lines>87</Lines>
  <Paragraphs>24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Merike Ring</dc:creator>
  <cp:keywords/>
  <dc:description/>
  <cp:lastModifiedBy>Iivika Sale</cp:lastModifiedBy>
  <cp:revision>14</cp:revision>
  <dcterms:created xsi:type="dcterms:W3CDTF">2024-02-19T11:01:00Z</dcterms:created>
  <dcterms:modified xsi:type="dcterms:W3CDTF">2024-03-04T14:16:00Z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